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96C09" w14:textId="77777777" w:rsidR="00215624" w:rsidRPr="00D47DC2" w:rsidRDefault="00396863" w:rsidP="008C3F68">
      <w:pPr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="00C051A6" w:rsidRPr="00D47DC2">
        <w:rPr>
          <w:b/>
          <w:sz w:val="22"/>
          <w:szCs w:val="22"/>
        </w:rPr>
        <w:t xml:space="preserve">    </w:t>
      </w:r>
      <w:r w:rsidR="00215624" w:rsidRPr="00D47DC2">
        <w:rPr>
          <w:b/>
          <w:sz w:val="22"/>
          <w:szCs w:val="22"/>
        </w:rPr>
        <w:t>УТВЕРЖДАЮ:</w:t>
      </w:r>
    </w:p>
    <w:p w14:paraId="34E25F00" w14:textId="77777777" w:rsidR="00215624" w:rsidRPr="00D47DC2" w:rsidRDefault="00215624" w:rsidP="008C3F68">
      <w:pPr>
        <w:spacing w:after="0"/>
        <w:ind w:left="6521"/>
        <w:rPr>
          <w:b/>
          <w:sz w:val="22"/>
          <w:szCs w:val="22"/>
        </w:rPr>
      </w:pPr>
    </w:p>
    <w:p w14:paraId="6B6352A5" w14:textId="77777777" w:rsidR="008C3F68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Директор по производству – </w:t>
      </w:r>
    </w:p>
    <w:p w14:paraId="5C66875D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первый заместитель генерального директора</w:t>
      </w:r>
    </w:p>
    <w:p w14:paraId="6463EBB3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АО «Аэропорт Сургут»</w:t>
      </w:r>
    </w:p>
    <w:p w14:paraId="685627F6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</w:p>
    <w:p w14:paraId="4C4804D3" w14:textId="77777777" w:rsidR="00215624" w:rsidRPr="00D47DC2" w:rsidRDefault="008C3F68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______________</w:t>
      </w:r>
      <w:r w:rsidR="00215624" w:rsidRPr="00D47DC2">
        <w:rPr>
          <w:b/>
          <w:sz w:val="22"/>
          <w:szCs w:val="22"/>
        </w:rPr>
        <w:t xml:space="preserve">___ </w:t>
      </w:r>
      <w:proofErr w:type="spellStart"/>
      <w:r w:rsidR="00215624" w:rsidRPr="00D47DC2">
        <w:rPr>
          <w:b/>
          <w:sz w:val="22"/>
          <w:szCs w:val="22"/>
        </w:rPr>
        <w:t>Прийма</w:t>
      </w:r>
      <w:proofErr w:type="spellEnd"/>
      <w:r w:rsidR="00215624" w:rsidRPr="00D47DC2">
        <w:rPr>
          <w:b/>
          <w:sz w:val="22"/>
          <w:szCs w:val="22"/>
        </w:rPr>
        <w:t xml:space="preserve"> С.В.</w:t>
      </w:r>
    </w:p>
    <w:p w14:paraId="01EDE12E" w14:textId="77777777" w:rsidR="00215624" w:rsidRPr="00D47DC2" w:rsidRDefault="00215624" w:rsidP="008C3F68">
      <w:pPr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____ </w:t>
      </w:r>
      <w:r w:rsidR="008C3F68" w:rsidRPr="00D47DC2">
        <w:rPr>
          <w:b/>
          <w:sz w:val="22"/>
          <w:szCs w:val="22"/>
        </w:rPr>
        <w:t>______________</w:t>
      </w:r>
      <w:r w:rsidR="00AB319A" w:rsidRPr="00D47DC2">
        <w:rPr>
          <w:b/>
          <w:sz w:val="22"/>
          <w:szCs w:val="22"/>
        </w:rPr>
        <w:t>__ 2025</w:t>
      </w:r>
      <w:r w:rsidRPr="00D47DC2">
        <w:rPr>
          <w:b/>
          <w:sz w:val="22"/>
          <w:szCs w:val="22"/>
        </w:rPr>
        <w:t xml:space="preserve"> года</w:t>
      </w:r>
    </w:p>
    <w:p w14:paraId="1DE462FA" w14:textId="77777777" w:rsidR="00215624" w:rsidRPr="00D47DC2" w:rsidRDefault="00215624" w:rsidP="00215624">
      <w:pPr>
        <w:tabs>
          <w:tab w:val="left" w:pos="4536"/>
          <w:tab w:val="left" w:pos="5103"/>
          <w:tab w:val="left" w:pos="5670"/>
        </w:tabs>
        <w:spacing w:after="0"/>
        <w:ind w:left="5103"/>
        <w:rPr>
          <w:b/>
          <w:sz w:val="22"/>
          <w:szCs w:val="22"/>
        </w:rPr>
      </w:pPr>
    </w:p>
    <w:p w14:paraId="5DB5CC50" w14:textId="77777777" w:rsidR="00034585" w:rsidRPr="00D47DC2" w:rsidRDefault="00034585" w:rsidP="00215624">
      <w:pPr>
        <w:tabs>
          <w:tab w:val="left" w:pos="5812"/>
        </w:tabs>
        <w:spacing w:after="0"/>
        <w:rPr>
          <w:b/>
          <w:sz w:val="22"/>
          <w:szCs w:val="22"/>
        </w:rPr>
      </w:pPr>
    </w:p>
    <w:p w14:paraId="226C1273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70C8325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60FF337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4CF2577A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812BCA3" w14:textId="77777777" w:rsidR="00034585" w:rsidRPr="00D47DC2" w:rsidRDefault="00034585" w:rsidP="00F868AE">
      <w:pPr>
        <w:spacing w:after="0"/>
        <w:rPr>
          <w:b/>
          <w:sz w:val="22"/>
          <w:szCs w:val="22"/>
        </w:rPr>
      </w:pPr>
    </w:p>
    <w:p w14:paraId="51DB8079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CDC71D4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007C3FB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4F658AA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КОНКУРЕНТНАЯ ЗАКУПКА ПУТЕМ ПРОВЕДЕНИЯ ЗАПРОСА </w:t>
      </w:r>
      <w:r w:rsidR="004314B3" w:rsidRPr="00D47DC2">
        <w:rPr>
          <w:b/>
          <w:sz w:val="22"/>
          <w:szCs w:val="22"/>
        </w:rPr>
        <w:t>КОТИРОВОК</w:t>
      </w:r>
    </w:p>
    <w:p w14:paraId="19B43B7D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В ЭЛЕКТРОННОЙ ФОРМЕ</w:t>
      </w:r>
    </w:p>
    <w:p w14:paraId="325AFA0F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737EE82" w14:textId="77777777" w:rsidR="00034585" w:rsidRPr="00D47DC2" w:rsidRDefault="00034585" w:rsidP="00F868AE">
      <w:pPr>
        <w:spacing w:after="0"/>
        <w:rPr>
          <w:b/>
          <w:sz w:val="22"/>
          <w:szCs w:val="22"/>
        </w:rPr>
      </w:pPr>
    </w:p>
    <w:p w14:paraId="67C5E1FE" w14:textId="0516B72F" w:rsidR="00034585" w:rsidRPr="00D47DC2" w:rsidRDefault="00271FC9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Номер закупки: </w:t>
      </w:r>
      <w:r w:rsidR="00D92837">
        <w:rPr>
          <w:b/>
          <w:sz w:val="22"/>
          <w:szCs w:val="22"/>
        </w:rPr>
        <w:t>40</w:t>
      </w:r>
      <w:r w:rsidR="00FD5FBC" w:rsidRPr="00D47DC2">
        <w:rPr>
          <w:b/>
          <w:sz w:val="22"/>
          <w:szCs w:val="22"/>
        </w:rPr>
        <w:t>/202</w:t>
      </w:r>
      <w:r w:rsidR="00AB319A" w:rsidRPr="00D47DC2">
        <w:rPr>
          <w:b/>
          <w:sz w:val="22"/>
          <w:szCs w:val="22"/>
        </w:rPr>
        <w:t>5</w:t>
      </w:r>
      <w:r w:rsidR="00C051A6" w:rsidRPr="00D47DC2">
        <w:rPr>
          <w:b/>
          <w:sz w:val="22"/>
          <w:szCs w:val="22"/>
        </w:rPr>
        <w:t xml:space="preserve"> З</w:t>
      </w:r>
      <w:r w:rsidR="0014331B" w:rsidRPr="00D47DC2">
        <w:rPr>
          <w:b/>
          <w:sz w:val="22"/>
          <w:szCs w:val="22"/>
        </w:rPr>
        <w:t>К</w:t>
      </w:r>
    </w:p>
    <w:p w14:paraId="2D7BB546" w14:textId="77777777" w:rsidR="00034585" w:rsidRPr="00D47DC2" w:rsidRDefault="00034585" w:rsidP="00F868AE">
      <w:pPr>
        <w:spacing w:after="0"/>
        <w:ind w:firstLine="567"/>
        <w:rPr>
          <w:b/>
          <w:sz w:val="22"/>
          <w:szCs w:val="22"/>
        </w:rPr>
      </w:pPr>
    </w:p>
    <w:p w14:paraId="7DE61CC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FEA58FA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C645DA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116928EF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A540FD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5EFD19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C477F3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DE75AA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F8CDEFA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5A530CC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3F1D7D1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953C20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4D48547F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ADE7BE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4453399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1DD96234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379934D7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B8CEEAE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38AD4322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69F5327C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E9EB5A8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29ABDC7A" w14:textId="77777777" w:rsidR="00920D0E" w:rsidRPr="00D47DC2" w:rsidRDefault="00920D0E" w:rsidP="00215624">
      <w:pPr>
        <w:spacing w:after="0"/>
        <w:rPr>
          <w:sz w:val="22"/>
          <w:szCs w:val="22"/>
        </w:rPr>
      </w:pPr>
    </w:p>
    <w:p w14:paraId="41360445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504E9DA3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7302567F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3BBD2FA3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63D95076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22F0AD50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635A5D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328D3EB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056C6E5" w14:textId="77777777" w:rsidR="00034585" w:rsidRPr="00D47DC2" w:rsidRDefault="00034585" w:rsidP="00F868AE">
      <w:pPr>
        <w:spacing w:after="0"/>
        <w:rPr>
          <w:sz w:val="22"/>
          <w:szCs w:val="22"/>
        </w:rPr>
      </w:pPr>
    </w:p>
    <w:p w14:paraId="7C1927F0" w14:textId="77777777" w:rsidR="00034585" w:rsidRPr="00D47DC2" w:rsidRDefault="004314B3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>Сургут, 202</w:t>
      </w:r>
      <w:r w:rsidR="00AB319A" w:rsidRPr="00D47DC2">
        <w:rPr>
          <w:sz w:val="22"/>
          <w:szCs w:val="22"/>
        </w:rPr>
        <w:t>5</w:t>
      </w:r>
    </w:p>
    <w:p w14:paraId="6C1E1FD7" w14:textId="77777777" w:rsidR="00736FC9" w:rsidRPr="00D47DC2" w:rsidRDefault="00C051A6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br w:type="page"/>
      </w:r>
    </w:p>
    <w:p w14:paraId="5AB86C78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lastRenderedPageBreak/>
        <w:t>РАЗДЕЛ 1. ИЗВЕЩЕНИЕ</w:t>
      </w:r>
    </w:p>
    <w:p w14:paraId="7026310D" w14:textId="77777777" w:rsidR="004314B3" w:rsidRPr="00D47DC2" w:rsidRDefault="004314B3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434AA6D" w14:textId="77777777" w:rsidR="00034585" w:rsidRPr="00D47DC2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о проведении запроса </w:t>
      </w:r>
      <w:r w:rsidR="004314B3" w:rsidRPr="00D47DC2">
        <w:rPr>
          <w:b/>
          <w:sz w:val="22"/>
          <w:szCs w:val="22"/>
        </w:rPr>
        <w:t>котировок</w:t>
      </w:r>
      <w:r w:rsidRPr="00D47DC2">
        <w:rPr>
          <w:b/>
          <w:sz w:val="22"/>
          <w:szCs w:val="22"/>
        </w:rPr>
        <w:t xml:space="preserve"> в электронной форме для целей осущ</w:t>
      </w:r>
      <w:r w:rsidR="004314B3" w:rsidRPr="00D47DC2">
        <w:rPr>
          <w:b/>
          <w:sz w:val="22"/>
          <w:szCs w:val="22"/>
        </w:rPr>
        <w:t>ествления конкурентной закупки</w:t>
      </w:r>
    </w:p>
    <w:p w14:paraId="737ABDE2" w14:textId="77777777" w:rsidR="004314B3" w:rsidRPr="00D47DC2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14:paraId="46D38056" w14:textId="77777777" w:rsidR="00034585" w:rsidRPr="00D47DC2" w:rsidRDefault="00C051A6" w:rsidP="0051027F">
      <w:pPr>
        <w:spacing w:after="0"/>
        <w:ind w:firstLine="567"/>
        <w:jc w:val="both"/>
        <w:outlineLvl w:val="0"/>
        <w:rPr>
          <w:sz w:val="22"/>
          <w:szCs w:val="22"/>
        </w:rPr>
      </w:pPr>
      <w:r w:rsidRPr="00D47DC2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3AEF3930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Юридический адрес Заказчика:</w:t>
      </w:r>
      <w:r w:rsidRPr="00D47DC2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0671A708" w14:textId="77777777" w:rsidR="00034585" w:rsidRPr="00D47DC2" w:rsidRDefault="0051027F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Адрес для направления корреспонденции</w:t>
      </w:r>
      <w:r w:rsidR="00C051A6" w:rsidRPr="00D47DC2">
        <w:rPr>
          <w:b/>
          <w:sz w:val="22"/>
          <w:szCs w:val="22"/>
        </w:rPr>
        <w:t>:</w:t>
      </w:r>
      <w:r w:rsidR="00C051A6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628408, ХМАО - Югра, г. Сургут</w:t>
      </w:r>
      <w:r w:rsidR="00B82A17" w:rsidRPr="00D47DC2">
        <w:rPr>
          <w:sz w:val="22"/>
          <w:szCs w:val="22"/>
        </w:rPr>
        <w:t xml:space="preserve">, а/я </w:t>
      </w:r>
      <w:r w:rsidRPr="00D47DC2">
        <w:rPr>
          <w:sz w:val="22"/>
          <w:szCs w:val="22"/>
        </w:rPr>
        <w:t>Бокс № 11.</w:t>
      </w:r>
    </w:p>
    <w:p w14:paraId="5121810C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тел./факс приемной</w:t>
      </w:r>
      <w:r w:rsidR="0051027F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r w:rsidR="0051027F" w:rsidRPr="00D47DC2">
        <w:rPr>
          <w:sz w:val="22"/>
          <w:szCs w:val="22"/>
        </w:rPr>
        <w:t>8</w:t>
      </w:r>
      <w:r w:rsidRPr="00D47DC2">
        <w:rPr>
          <w:sz w:val="22"/>
          <w:szCs w:val="22"/>
        </w:rPr>
        <w:t>(3462)28-00-74/</w:t>
      </w:r>
      <w:r w:rsidR="0051027F" w:rsidRPr="00D47DC2">
        <w:rPr>
          <w:sz w:val="22"/>
          <w:szCs w:val="22"/>
        </w:rPr>
        <w:t>8</w:t>
      </w:r>
      <w:r w:rsidRPr="00D47DC2">
        <w:rPr>
          <w:sz w:val="22"/>
          <w:szCs w:val="22"/>
        </w:rPr>
        <w:t>(3462)</w:t>
      </w:r>
      <w:r w:rsidR="009556EE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28-00-79</w:t>
      </w:r>
    </w:p>
    <w:p w14:paraId="0D608A78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Е-</w:t>
      </w:r>
      <w:proofErr w:type="spellStart"/>
      <w:r w:rsidRPr="00D47DC2">
        <w:rPr>
          <w:sz w:val="22"/>
          <w:szCs w:val="22"/>
        </w:rPr>
        <w:t>mail</w:t>
      </w:r>
      <w:proofErr w:type="spellEnd"/>
      <w:r w:rsidRPr="00D47DC2">
        <w:rPr>
          <w:sz w:val="22"/>
          <w:szCs w:val="22"/>
        </w:rPr>
        <w:t xml:space="preserve">: </w:t>
      </w:r>
      <w:hyperlink r:id="rId8" w:history="1">
        <w:r w:rsidRPr="00D47DC2">
          <w:rPr>
            <w:sz w:val="22"/>
            <w:szCs w:val="22"/>
          </w:rPr>
          <w:t>office@airsurgut.ru</w:t>
        </w:r>
      </w:hyperlink>
      <w:r w:rsidR="0051027F" w:rsidRPr="00D47DC2">
        <w:rPr>
          <w:sz w:val="22"/>
          <w:szCs w:val="22"/>
        </w:rPr>
        <w:t xml:space="preserve"> </w:t>
      </w:r>
    </w:p>
    <w:p w14:paraId="4BACE0A7" w14:textId="77777777" w:rsidR="00034585" w:rsidRPr="00D47DC2" w:rsidRDefault="00034585" w:rsidP="0051027F">
      <w:pPr>
        <w:spacing w:after="0"/>
        <w:ind w:firstLine="567"/>
        <w:jc w:val="both"/>
        <w:rPr>
          <w:sz w:val="22"/>
          <w:szCs w:val="22"/>
        </w:rPr>
      </w:pPr>
    </w:p>
    <w:p w14:paraId="42335650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</w:p>
    <w:p w14:paraId="46830744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- в Единой информационной системе: </w:t>
      </w:r>
      <w:r w:rsidRPr="00D47DC2">
        <w:rPr>
          <w:sz w:val="22"/>
          <w:szCs w:val="22"/>
          <w:u w:val="single"/>
        </w:rPr>
        <w:t>zakupki.gov.ru</w:t>
      </w:r>
      <w:r w:rsidRPr="00D47DC2">
        <w:rPr>
          <w:sz w:val="22"/>
          <w:szCs w:val="22"/>
        </w:rPr>
        <w:t>, далее – Единая информационная система.</w:t>
      </w:r>
    </w:p>
    <w:p w14:paraId="2BBA8B21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hyperlink r:id="rId9" w:history="1"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corp</w:t>
        </w:r>
        <w:proofErr w:type="spellEnd"/>
        <w:r w:rsidR="0028286E" w:rsidRPr="00D47DC2">
          <w:rPr>
            <w:rStyle w:val="afff7"/>
            <w:color w:val="2420D0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roseltorg</w:t>
        </w:r>
        <w:proofErr w:type="spellEnd"/>
        <w:r w:rsidR="0028286E" w:rsidRPr="00D47DC2">
          <w:rPr>
            <w:rStyle w:val="afff7"/>
            <w:color w:val="2420D0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.</w:t>
      </w:r>
    </w:p>
    <w:p w14:paraId="2E783925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На сайте Заказчика</w:t>
      </w:r>
      <w:r w:rsidR="00F7472A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hyperlink r:id="rId10" w:history="1">
        <w:r w:rsidR="00803D36" w:rsidRPr="00D47DC2">
          <w:rPr>
            <w:rStyle w:val="afff7"/>
            <w:sz w:val="22"/>
            <w:szCs w:val="22"/>
          </w:rPr>
          <w:t>airport-surgut.ru</w:t>
        </w:r>
      </w:hyperlink>
      <w:r w:rsidR="00803D36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Извещение</w:t>
      </w:r>
      <w:r w:rsidR="0028286E" w:rsidRPr="00D47DC2">
        <w:rPr>
          <w:sz w:val="22"/>
          <w:szCs w:val="22"/>
        </w:rPr>
        <w:t xml:space="preserve"> и Документация</w:t>
      </w:r>
      <w:r w:rsidRPr="00D47DC2">
        <w:rPr>
          <w:sz w:val="22"/>
          <w:szCs w:val="22"/>
        </w:rPr>
        <w:t xml:space="preserve"> размещаются информационно.</w:t>
      </w:r>
    </w:p>
    <w:p w14:paraId="55351735" w14:textId="77777777" w:rsidR="00034585" w:rsidRPr="00D47DC2" w:rsidRDefault="00034585" w:rsidP="0051027F">
      <w:pPr>
        <w:spacing w:after="0"/>
        <w:jc w:val="both"/>
        <w:rPr>
          <w:sz w:val="22"/>
          <w:szCs w:val="22"/>
        </w:rPr>
      </w:pPr>
    </w:p>
    <w:p w14:paraId="70C83321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 xml:space="preserve">Контактные лица Заказчика: </w:t>
      </w:r>
    </w:p>
    <w:p w14:paraId="4B5E61E3" w14:textId="77777777" w:rsidR="00034585" w:rsidRPr="00D47DC2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в части регламента проведения закупки</w:t>
      </w:r>
      <w:r w:rsidR="00B12CFB" w:rsidRPr="00D47DC2">
        <w:rPr>
          <w:b/>
          <w:sz w:val="22"/>
          <w:szCs w:val="22"/>
        </w:rPr>
        <w:t>:</w:t>
      </w:r>
    </w:p>
    <w:p w14:paraId="08CD498A" w14:textId="77777777" w:rsidR="004D52DA" w:rsidRPr="007B5D7C" w:rsidRDefault="004D52DA" w:rsidP="00712E92">
      <w:pPr>
        <w:spacing w:after="0"/>
        <w:ind w:firstLine="567"/>
        <w:jc w:val="both"/>
        <w:rPr>
          <w:sz w:val="22"/>
          <w:szCs w:val="22"/>
        </w:rPr>
      </w:pPr>
      <w:r w:rsidRPr="007B5D7C">
        <w:rPr>
          <w:sz w:val="22"/>
          <w:szCs w:val="22"/>
        </w:rPr>
        <w:t xml:space="preserve">Морозова Анна Александровна, инженер ведущий отдела подготовки и проведения торгов комплекса закупок и логистики АО «Аэропорт Сургут», 8 (3462) 770-309, </w:t>
      </w:r>
      <w:proofErr w:type="spellStart"/>
      <w:r w:rsidRPr="007B5D7C">
        <w:rPr>
          <w:sz w:val="22"/>
          <w:szCs w:val="22"/>
          <w:lang w:val="en-US"/>
        </w:rPr>
        <w:t>morozov</w:t>
      </w:r>
      <w:proofErr w:type="spellEnd"/>
      <w:r w:rsidRPr="007B5D7C">
        <w:rPr>
          <w:sz w:val="22"/>
          <w:szCs w:val="22"/>
        </w:rPr>
        <w:t>a@airsurgut.ru;</w:t>
      </w:r>
    </w:p>
    <w:p w14:paraId="468ADF0A" w14:textId="77777777" w:rsidR="004D52DA" w:rsidRPr="007B5D7C" w:rsidRDefault="004D52DA" w:rsidP="00712E92">
      <w:pPr>
        <w:spacing w:after="0"/>
        <w:ind w:firstLine="567"/>
        <w:jc w:val="both"/>
        <w:rPr>
          <w:sz w:val="22"/>
          <w:szCs w:val="22"/>
        </w:rPr>
      </w:pPr>
      <w:r w:rsidRPr="007B5D7C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589B6D68" w14:textId="50AF0F39" w:rsidR="004D52DA" w:rsidRPr="007B5D7C" w:rsidRDefault="004D52DA" w:rsidP="004D52DA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в части проведения консультаций по техническим вопросам</w:t>
      </w:r>
      <w:r w:rsidR="00DE037F">
        <w:rPr>
          <w:b/>
          <w:sz w:val="22"/>
          <w:szCs w:val="22"/>
        </w:rPr>
        <w:t>:</w:t>
      </w:r>
    </w:p>
    <w:p w14:paraId="21FC1998" w14:textId="77777777" w:rsidR="00544DC6" w:rsidRPr="00212009" w:rsidRDefault="00544DC6" w:rsidP="00544DC6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Трошин Денис Витальевич</w:t>
      </w:r>
      <w:r w:rsidRPr="0021200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заместитель </w:t>
      </w:r>
      <w:r w:rsidRPr="00212009">
        <w:rPr>
          <w:sz w:val="22"/>
          <w:szCs w:val="22"/>
        </w:rPr>
        <w:t>директор</w:t>
      </w:r>
      <w:r>
        <w:rPr>
          <w:sz w:val="22"/>
          <w:szCs w:val="22"/>
        </w:rPr>
        <w:t>а по наземно-техническому обеспечению</w:t>
      </w:r>
      <w:r w:rsidRPr="00212009">
        <w:rPr>
          <w:sz w:val="22"/>
          <w:szCs w:val="22"/>
        </w:rPr>
        <w:t xml:space="preserve"> Березовского филиала АО «Аэропорт Сургут», </w:t>
      </w:r>
      <w:r w:rsidRPr="002D1D01">
        <w:rPr>
          <w:sz w:val="22"/>
          <w:szCs w:val="22"/>
        </w:rPr>
        <w:t>8 (34674) 2-18-80, д.1020.</w:t>
      </w:r>
    </w:p>
    <w:p w14:paraId="03CCDB01" w14:textId="77777777" w:rsidR="00544DC6" w:rsidRDefault="00544DC6" w:rsidP="009F0391">
      <w:pPr>
        <w:spacing w:after="0"/>
        <w:ind w:firstLine="567"/>
        <w:jc w:val="both"/>
        <w:rPr>
          <w:b/>
          <w:sz w:val="22"/>
          <w:szCs w:val="22"/>
        </w:rPr>
      </w:pPr>
    </w:p>
    <w:p w14:paraId="7ECFB8F2" w14:textId="7B01815E" w:rsidR="00034585" w:rsidRPr="00D47DC2" w:rsidRDefault="00C051A6" w:rsidP="009F0391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Форма заявки на участие в закупке:</w:t>
      </w:r>
      <w:r w:rsidRPr="00D47DC2">
        <w:rPr>
          <w:sz w:val="22"/>
          <w:szCs w:val="22"/>
        </w:rPr>
        <w:t xml:space="preserve"> </w:t>
      </w:r>
      <w:r w:rsidR="004314B3" w:rsidRPr="00D47DC2">
        <w:rPr>
          <w:sz w:val="22"/>
          <w:szCs w:val="22"/>
        </w:rPr>
        <w:t xml:space="preserve">электронная, размещена на сайте </w:t>
      </w:r>
      <w:hyperlink r:id="rId11" w:history="1"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28286E" w:rsidRPr="00D47DC2">
          <w:rPr>
            <w:rStyle w:val="afff7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28286E" w:rsidRPr="00D47DC2">
          <w:rPr>
            <w:rStyle w:val="afff7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="004314B3" w:rsidRPr="00D47DC2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</w:t>
      </w:r>
      <w:r w:rsidR="009F0391" w:rsidRPr="00D47DC2">
        <w:rPr>
          <w:sz w:val="22"/>
          <w:szCs w:val="22"/>
        </w:rPr>
        <w:t>16-26, факс: 8 (495) 542-40-20.</w:t>
      </w:r>
    </w:p>
    <w:p w14:paraId="01F718D3" w14:textId="77777777" w:rsidR="002300B4" w:rsidRPr="00544DC6" w:rsidRDefault="002300B4" w:rsidP="009F0391">
      <w:pPr>
        <w:spacing w:after="0"/>
        <w:ind w:firstLine="567"/>
        <w:jc w:val="both"/>
        <w:rPr>
          <w:sz w:val="22"/>
          <w:szCs w:val="22"/>
        </w:rPr>
      </w:pPr>
    </w:p>
    <w:p w14:paraId="34351F29" w14:textId="1044BBC2" w:rsidR="0069118E" w:rsidRPr="00AE1C9D" w:rsidRDefault="00C051A6" w:rsidP="0069118E">
      <w:pPr>
        <w:spacing w:after="0"/>
        <w:ind w:firstLine="709"/>
        <w:jc w:val="both"/>
        <w:rPr>
          <w:b/>
          <w:sz w:val="22"/>
          <w:szCs w:val="22"/>
        </w:rPr>
      </w:pPr>
      <w:r w:rsidRPr="00544DC6">
        <w:rPr>
          <w:b/>
          <w:sz w:val="22"/>
          <w:szCs w:val="22"/>
        </w:rPr>
        <w:t>Предмет договора:</w:t>
      </w:r>
      <w:r w:rsidR="009F0391" w:rsidRPr="00544DC6">
        <w:rPr>
          <w:b/>
          <w:sz w:val="22"/>
          <w:szCs w:val="22"/>
        </w:rPr>
        <w:t xml:space="preserve"> </w:t>
      </w:r>
      <w:r w:rsidR="0069118E">
        <w:rPr>
          <w:b/>
          <w:sz w:val="23"/>
          <w:szCs w:val="23"/>
        </w:rPr>
        <w:t>П</w:t>
      </w:r>
      <w:r w:rsidR="0069118E" w:rsidRPr="00AE1C9D">
        <w:rPr>
          <w:b/>
          <w:sz w:val="22"/>
          <w:szCs w:val="22"/>
        </w:rPr>
        <w:t>риобретение по договору поставки портативных детекторов обнаружения следов и паров взрывчатых веществ</w:t>
      </w:r>
      <w:r w:rsidR="0069118E">
        <w:rPr>
          <w:b/>
          <w:sz w:val="22"/>
          <w:szCs w:val="22"/>
        </w:rPr>
        <w:t xml:space="preserve"> </w:t>
      </w:r>
      <w:r w:rsidR="0069118E" w:rsidRPr="00AE1C9D">
        <w:rPr>
          <w:b/>
          <w:sz w:val="22"/>
          <w:szCs w:val="22"/>
        </w:rPr>
        <w:t>«М-ИОН» (или эквивалент),</w:t>
      </w:r>
      <w:r w:rsidR="0069118E">
        <w:rPr>
          <w:b/>
          <w:sz w:val="22"/>
          <w:szCs w:val="22"/>
        </w:rPr>
        <w:t xml:space="preserve"> в количестве 2 штук,</w:t>
      </w:r>
      <w:r w:rsidR="0069118E" w:rsidRPr="00AE1C9D">
        <w:rPr>
          <w:b/>
          <w:sz w:val="22"/>
          <w:szCs w:val="22"/>
        </w:rPr>
        <w:t xml:space="preserve"> новых, не бывших в эксплуатации, не ранее 202</w:t>
      </w:r>
      <w:r w:rsidR="0069118E">
        <w:rPr>
          <w:b/>
          <w:sz w:val="22"/>
          <w:szCs w:val="22"/>
        </w:rPr>
        <w:t>5</w:t>
      </w:r>
      <w:r w:rsidR="0069118E" w:rsidRPr="00AE1C9D">
        <w:rPr>
          <w:b/>
          <w:sz w:val="22"/>
          <w:szCs w:val="22"/>
        </w:rPr>
        <w:t xml:space="preserve"> года выпуска</w:t>
      </w:r>
      <w:r w:rsidR="0069118E">
        <w:rPr>
          <w:b/>
          <w:sz w:val="22"/>
          <w:szCs w:val="22"/>
        </w:rPr>
        <w:t>.</w:t>
      </w:r>
    </w:p>
    <w:p w14:paraId="6CE6731C" w14:textId="74F9440E" w:rsidR="00FD5FBC" w:rsidRPr="00544DC6" w:rsidRDefault="00544DC6" w:rsidP="0069118E">
      <w:pPr>
        <w:tabs>
          <w:tab w:val="left" w:pos="6795"/>
        </w:tabs>
        <w:spacing w:after="0"/>
        <w:ind w:firstLine="425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4D52DA" w:rsidRPr="00544DC6">
        <w:rPr>
          <w:sz w:val="22"/>
          <w:szCs w:val="22"/>
        </w:rPr>
        <w:t>писание Товара определены</w:t>
      </w:r>
      <w:r w:rsidR="000B7576" w:rsidRPr="00544DC6">
        <w:rPr>
          <w:sz w:val="22"/>
          <w:szCs w:val="22"/>
        </w:rPr>
        <w:t xml:space="preserve"> Извещением о закупке</w:t>
      </w:r>
      <w:r w:rsidR="000B7576" w:rsidRPr="00544DC6">
        <w:rPr>
          <w:bCs/>
          <w:sz w:val="22"/>
          <w:szCs w:val="22"/>
        </w:rPr>
        <w:t xml:space="preserve"> </w:t>
      </w:r>
      <w:r w:rsidR="000B7576" w:rsidRPr="00544DC6">
        <w:rPr>
          <w:sz w:val="22"/>
          <w:szCs w:val="22"/>
        </w:rPr>
        <w:t>(раздел 2 «Техническое задание»).</w:t>
      </w:r>
    </w:p>
    <w:p w14:paraId="63186EFE" w14:textId="77777777" w:rsidR="00DE037F" w:rsidRPr="00D47DC2" w:rsidRDefault="00DE037F" w:rsidP="009F0391">
      <w:pPr>
        <w:spacing w:after="0"/>
        <w:ind w:firstLine="567"/>
        <w:jc w:val="both"/>
        <w:rPr>
          <w:sz w:val="22"/>
          <w:szCs w:val="22"/>
        </w:rPr>
      </w:pPr>
    </w:p>
    <w:p w14:paraId="27348EF6" w14:textId="0ABC7E2A" w:rsidR="004D52DA" w:rsidRDefault="00605BA4" w:rsidP="00DC0823">
      <w:pPr>
        <w:spacing w:after="0"/>
        <w:ind w:firstLine="567"/>
        <w:jc w:val="both"/>
      </w:pPr>
      <w:r>
        <w:rPr>
          <w:b/>
          <w:color w:val="000000" w:themeColor="text1"/>
          <w:sz w:val="22"/>
          <w:szCs w:val="22"/>
        </w:rPr>
        <w:t xml:space="preserve"> </w:t>
      </w:r>
      <w:r w:rsidR="004D52DA">
        <w:t xml:space="preserve">Код товара, работы, услуги по Общероссийскому </w:t>
      </w:r>
      <w:hyperlink r:id="rId12" w:history="1">
        <w:r w:rsidR="004D52DA">
          <w:rPr>
            <w:rStyle w:val="afff7"/>
          </w:rPr>
          <w:t>классификатору</w:t>
        </w:r>
      </w:hyperlink>
      <w:r w:rsidR="004D52DA">
        <w:t xml:space="preserve"> продукции по видам экономической деятельности ОК 034-2014 (КПЕС 2008) – С. </w:t>
      </w:r>
      <w:r w:rsidR="00544DC6">
        <w:t>26.51.53.140</w:t>
      </w:r>
    </w:p>
    <w:p w14:paraId="265D2C9D" w14:textId="77777777" w:rsidR="004D52DA" w:rsidRDefault="004D52DA" w:rsidP="004D52DA">
      <w:pPr>
        <w:rPr>
          <w:b/>
          <w:sz w:val="22"/>
          <w:szCs w:val="22"/>
        </w:rPr>
      </w:pPr>
    </w:p>
    <w:tbl>
      <w:tblPr>
        <w:tblStyle w:val="affff2"/>
        <w:tblW w:w="10316" w:type="dxa"/>
        <w:tblLook w:val="04A0" w:firstRow="1" w:lastRow="0" w:firstColumn="1" w:lastColumn="0" w:noHBand="0" w:noVBand="1"/>
      </w:tblPr>
      <w:tblGrid>
        <w:gridCol w:w="8613"/>
        <w:gridCol w:w="1703"/>
      </w:tblGrid>
      <w:tr w:rsidR="007C57E7" w14:paraId="7262B474" w14:textId="77777777" w:rsidTr="007C57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542E" w14:textId="77777777" w:rsidR="007C57E7" w:rsidRDefault="007C57E7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Применение национального режима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5E0D" w14:textId="77777777" w:rsidR="007C57E7" w:rsidRDefault="007C57E7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Да/нет</w:t>
            </w:r>
          </w:p>
        </w:tc>
      </w:tr>
      <w:tr w:rsidR="007C57E7" w14:paraId="6A611CB1" w14:textId="77777777" w:rsidTr="007C57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AAC5" w14:textId="5917A1B2" w:rsidR="007C57E7" w:rsidRDefault="007C57E7" w:rsidP="006852CD">
            <w:pPr>
              <w:ind w:firstLine="0"/>
              <w:rPr>
                <w:b/>
                <w:sz w:val="22"/>
                <w:szCs w:val="22"/>
              </w:rPr>
            </w:pPr>
            <w:bookmarkStart w:id="0" w:name="_Hlk188368606"/>
            <w:r>
              <w:rPr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  <w:bookmarkEnd w:id="0"/>
            <w:r>
              <w:rPr>
                <w:sz w:val="22"/>
                <w:szCs w:val="22"/>
              </w:rPr>
              <w:t xml:space="preserve"> установлен запрет приобретения товаров, работ, услуг иностранного происхождения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1F4E" w14:textId="038A85AC" w:rsidR="007C57E7" w:rsidRDefault="00544DC6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7C57E7" w14:paraId="7F1C9EF9" w14:textId="77777777" w:rsidTr="007C57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B20E" w14:textId="77777777" w:rsidR="007C57E7" w:rsidRDefault="007C57E7" w:rsidP="006852CD">
            <w:pPr>
              <w:ind w:firstLine="0"/>
              <w:contextualSpacing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установлено ограничение приобретения товаров, работ, услуг иностранного происхождения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914F" w14:textId="0C64FFA5" w:rsidR="007C57E7" w:rsidRDefault="00544DC6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080BC4AD" w14:textId="64E92B4D" w:rsidR="004D52DA" w:rsidRDefault="004D52DA" w:rsidP="004D52DA">
      <w:pPr>
        <w:ind w:firstLine="567"/>
        <w:contextualSpacing/>
        <w:rPr>
          <w:b/>
          <w:sz w:val="22"/>
          <w:szCs w:val="22"/>
        </w:rPr>
      </w:pPr>
    </w:p>
    <w:p w14:paraId="6857D671" w14:textId="77777777" w:rsidR="007065F1" w:rsidRDefault="00E15DEF" w:rsidP="007065F1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lastRenderedPageBreak/>
        <w:t>Место поставки</w:t>
      </w:r>
      <w:r w:rsidR="0001037F">
        <w:rPr>
          <w:b/>
          <w:sz w:val="22"/>
          <w:szCs w:val="22"/>
        </w:rPr>
        <w:t xml:space="preserve"> Товара</w:t>
      </w:r>
      <w:r w:rsidRPr="00D47DC2">
        <w:rPr>
          <w:sz w:val="22"/>
          <w:szCs w:val="22"/>
        </w:rPr>
        <w:t xml:space="preserve">: </w:t>
      </w:r>
    </w:p>
    <w:p w14:paraId="6D3EF966" w14:textId="658FED6A" w:rsidR="00E15DEF" w:rsidRPr="007065F1" w:rsidRDefault="007065F1" w:rsidP="007065F1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065F1">
        <w:rPr>
          <w:sz w:val="22"/>
          <w:szCs w:val="22"/>
        </w:rPr>
        <w:t xml:space="preserve">628140, Ханты-Мансийский автономный округ – Югра, </w:t>
      </w:r>
      <w:proofErr w:type="spellStart"/>
      <w:r w:rsidRPr="007065F1">
        <w:rPr>
          <w:sz w:val="22"/>
          <w:szCs w:val="22"/>
        </w:rPr>
        <w:t>пгт</w:t>
      </w:r>
      <w:proofErr w:type="spellEnd"/>
      <w:r w:rsidRPr="007065F1">
        <w:rPr>
          <w:sz w:val="22"/>
          <w:szCs w:val="22"/>
        </w:rPr>
        <w:t>. Березово, ул. Астраханцева, д. 102 – 1 штука.</w:t>
      </w:r>
    </w:p>
    <w:p w14:paraId="19708E50" w14:textId="30CC4B1D" w:rsidR="007065F1" w:rsidRPr="007065F1" w:rsidRDefault="007065F1" w:rsidP="007065F1">
      <w:pPr>
        <w:widowControl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065F1">
        <w:rPr>
          <w:sz w:val="22"/>
          <w:szCs w:val="22"/>
        </w:rPr>
        <w:t xml:space="preserve">628140, Ханты-Мансийский автономный округ – Югра, </w:t>
      </w:r>
      <w:proofErr w:type="spellStart"/>
      <w:r w:rsidRPr="007065F1">
        <w:rPr>
          <w:sz w:val="22"/>
          <w:szCs w:val="22"/>
        </w:rPr>
        <w:t>пгт</w:t>
      </w:r>
      <w:proofErr w:type="spellEnd"/>
      <w:r w:rsidRPr="007065F1">
        <w:rPr>
          <w:sz w:val="22"/>
          <w:szCs w:val="22"/>
        </w:rPr>
        <w:t xml:space="preserve">. </w:t>
      </w:r>
      <w:proofErr w:type="spellStart"/>
      <w:r w:rsidR="00712E92">
        <w:rPr>
          <w:sz w:val="22"/>
          <w:szCs w:val="22"/>
        </w:rPr>
        <w:t>Игрим</w:t>
      </w:r>
      <w:proofErr w:type="spellEnd"/>
      <w:r w:rsidRPr="007065F1">
        <w:rPr>
          <w:sz w:val="22"/>
          <w:szCs w:val="22"/>
        </w:rPr>
        <w:t>, ул. Кооперативная, д. 66 – 1 штука.</w:t>
      </w:r>
    </w:p>
    <w:p w14:paraId="23F2A276" w14:textId="77777777" w:rsidR="002300B4" w:rsidRPr="00D47DC2" w:rsidRDefault="002300B4" w:rsidP="007065F1">
      <w:pPr>
        <w:spacing w:after="0"/>
        <w:jc w:val="both"/>
        <w:rPr>
          <w:sz w:val="22"/>
          <w:szCs w:val="22"/>
        </w:rPr>
      </w:pPr>
    </w:p>
    <w:p w14:paraId="20636613" w14:textId="453F379E" w:rsidR="007065F1" w:rsidRPr="00AE1C9D" w:rsidRDefault="00E15DEF" w:rsidP="009F7FF7">
      <w:pPr>
        <w:tabs>
          <w:tab w:val="left" w:leader="underscore" w:pos="0"/>
          <w:tab w:val="left" w:pos="426"/>
          <w:tab w:val="left" w:pos="709"/>
        </w:tabs>
        <w:spacing w:after="0" w:line="276" w:lineRule="auto"/>
        <w:ind w:firstLine="567"/>
        <w:jc w:val="both"/>
        <w:rPr>
          <w:color w:val="000000"/>
          <w:sz w:val="22"/>
          <w:szCs w:val="22"/>
          <w:lang w:eastAsia="en-US"/>
        </w:rPr>
      </w:pPr>
      <w:r w:rsidRPr="00D47DC2">
        <w:rPr>
          <w:b/>
          <w:sz w:val="22"/>
          <w:szCs w:val="22"/>
        </w:rPr>
        <w:t>Срок поставки</w:t>
      </w:r>
      <w:r w:rsidR="0001037F">
        <w:rPr>
          <w:b/>
          <w:sz w:val="22"/>
          <w:szCs w:val="22"/>
        </w:rPr>
        <w:t xml:space="preserve"> Товара:</w:t>
      </w:r>
      <w:r w:rsidR="0001037F" w:rsidRPr="0001037F">
        <w:rPr>
          <w:sz w:val="22"/>
          <w:szCs w:val="22"/>
        </w:rPr>
        <w:t xml:space="preserve"> </w:t>
      </w:r>
      <w:r w:rsidR="007065F1" w:rsidRPr="00AE1C9D">
        <w:rPr>
          <w:sz w:val="22"/>
          <w:szCs w:val="22"/>
        </w:rPr>
        <w:t xml:space="preserve">не более </w:t>
      </w:r>
      <w:r w:rsidR="007065F1">
        <w:rPr>
          <w:sz w:val="22"/>
          <w:szCs w:val="22"/>
        </w:rPr>
        <w:t>60</w:t>
      </w:r>
      <w:r w:rsidR="007065F1" w:rsidRPr="00AE1C9D">
        <w:rPr>
          <w:sz w:val="22"/>
          <w:szCs w:val="22"/>
        </w:rPr>
        <w:t xml:space="preserve"> (</w:t>
      </w:r>
      <w:r w:rsidR="007065F1">
        <w:rPr>
          <w:sz w:val="22"/>
          <w:szCs w:val="22"/>
        </w:rPr>
        <w:t>шестидесяти</w:t>
      </w:r>
      <w:r w:rsidR="007065F1" w:rsidRPr="00AE1C9D">
        <w:rPr>
          <w:sz w:val="22"/>
          <w:szCs w:val="22"/>
        </w:rPr>
        <w:t>) календарных дней с даты заключения Договора.</w:t>
      </w:r>
    </w:p>
    <w:p w14:paraId="33153342" w14:textId="77777777" w:rsidR="009F0391" w:rsidRPr="00D47DC2" w:rsidRDefault="009F0391" w:rsidP="00663DE2">
      <w:pPr>
        <w:tabs>
          <w:tab w:val="left" w:leader="underscore" w:pos="0"/>
          <w:tab w:val="left" w:pos="426"/>
          <w:tab w:val="left" w:pos="709"/>
        </w:tabs>
        <w:spacing w:after="0"/>
        <w:jc w:val="both"/>
        <w:rPr>
          <w:sz w:val="22"/>
          <w:szCs w:val="22"/>
        </w:rPr>
      </w:pPr>
    </w:p>
    <w:p w14:paraId="4F5C47AA" w14:textId="30E0FED5" w:rsidR="00E80C81" w:rsidRPr="00DE037F" w:rsidRDefault="00C051A6" w:rsidP="009F0391">
      <w:pPr>
        <w:spacing w:after="0"/>
        <w:ind w:firstLine="567"/>
        <w:jc w:val="both"/>
        <w:rPr>
          <w:sz w:val="22"/>
          <w:szCs w:val="22"/>
        </w:rPr>
      </w:pPr>
      <w:r w:rsidRPr="00DE037F">
        <w:rPr>
          <w:b/>
          <w:sz w:val="22"/>
          <w:szCs w:val="22"/>
        </w:rPr>
        <w:t>Сведения о начальной (максимальной) цене договора</w:t>
      </w:r>
      <w:r w:rsidRPr="00DE037F">
        <w:rPr>
          <w:sz w:val="22"/>
          <w:szCs w:val="22"/>
        </w:rPr>
        <w:t>:</w:t>
      </w:r>
      <w:r w:rsidR="00FD5FBC" w:rsidRPr="00DE037F">
        <w:rPr>
          <w:sz w:val="22"/>
          <w:szCs w:val="22"/>
        </w:rPr>
        <w:t> </w:t>
      </w:r>
      <w:r w:rsidR="009F7FF7">
        <w:rPr>
          <w:b/>
          <w:sz w:val="22"/>
          <w:szCs w:val="22"/>
        </w:rPr>
        <w:t>3 069 875</w:t>
      </w:r>
      <w:r w:rsidR="002A3C4F" w:rsidRPr="00DE037F">
        <w:rPr>
          <w:b/>
          <w:sz w:val="22"/>
          <w:szCs w:val="22"/>
        </w:rPr>
        <w:t>,00</w:t>
      </w:r>
      <w:r w:rsidR="00B931A9" w:rsidRPr="00DE037F">
        <w:rPr>
          <w:sz w:val="22"/>
          <w:szCs w:val="22"/>
        </w:rPr>
        <w:t xml:space="preserve"> </w:t>
      </w:r>
      <w:r w:rsidR="00B931A9" w:rsidRPr="00DE037F">
        <w:rPr>
          <w:b/>
          <w:bCs/>
          <w:sz w:val="22"/>
          <w:szCs w:val="22"/>
        </w:rPr>
        <w:t>(</w:t>
      </w:r>
      <w:r w:rsidR="009F7FF7">
        <w:rPr>
          <w:b/>
          <w:bCs/>
          <w:sz w:val="22"/>
          <w:szCs w:val="22"/>
        </w:rPr>
        <w:t>Три</w:t>
      </w:r>
      <w:r w:rsidR="00DE037F">
        <w:rPr>
          <w:b/>
          <w:bCs/>
          <w:sz w:val="22"/>
          <w:szCs w:val="22"/>
        </w:rPr>
        <w:t xml:space="preserve"> миллиона </w:t>
      </w:r>
      <w:r w:rsidR="009F7FF7">
        <w:rPr>
          <w:b/>
          <w:bCs/>
          <w:sz w:val="22"/>
          <w:szCs w:val="22"/>
        </w:rPr>
        <w:t>шестьдесят девять тысяч восемьсот семьдесят пять</w:t>
      </w:r>
      <w:r w:rsidR="00DE037F">
        <w:rPr>
          <w:b/>
          <w:bCs/>
          <w:sz w:val="22"/>
          <w:szCs w:val="22"/>
        </w:rPr>
        <w:t xml:space="preserve"> </w:t>
      </w:r>
      <w:r w:rsidR="00F51860" w:rsidRPr="00DE037F">
        <w:rPr>
          <w:b/>
          <w:bCs/>
          <w:sz w:val="22"/>
          <w:szCs w:val="22"/>
        </w:rPr>
        <w:t>00 копеек)</w:t>
      </w:r>
      <w:r w:rsidR="00F51860" w:rsidRPr="00DE037F">
        <w:rPr>
          <w:sz w:val="22"/>
          <w:szCs w:val="22"/>
        </w:rPr>
        <w:t xml:space="preserve"> </w:t>
      </w:r>
      <w:r w:rsidR="00915455" w:rsidRPr="00DE037F">
        <w:rPr>
          <w:sz w:val="22"/>
          <w:szCs w:val="22"/>
        </w:rPr>
        <w:t>без</w:t>
      </w:r>
      <w:r w:rsidR="000B47CC" w:rsidRPr="00DE037F">
        <w:rPr>
          <w:sz w:val="22"/>
          <w:szCs w:val="22"/>
        </w:rPr>
        <w:t xml:space="preserve"> учета НДС, НДС оплачивается в соответствии с действующим законодательством РФ.</w:t>
      </w:r>
    </w:p>
    <w:p w14:paraId="223612AF" w14:textId="77777777" w:rsidR="002300B4" w:rsidRPr="00DE037F" w:rsidRDefault="002300B4" w:rsidP="009F0391">
      <w:pPr>
        <w:spacing w:after="0"/>
        <w:ind w:firstLine="567"/>
        <w:jc w:val="both"/>
        <w:rPr>
          <w:sz w:val="22"/>
          <w:szCs w:val="22"/>
        </w:rPr>
      </w:pPr>
    </w:p>
    <w:p w14:paraId="0F7799D2" w14:textId="77777777" w:rsidR="00AE66DA" w:rsidRPr="00D47DC2" w:rsidRDefault="00AE66DA" w:rsidP="00261AAB">
      <w:pPr>
        <w:spacing w:after="0"/>
        <w:ind w:firstLine="567"/>
        <w:jc w:val="both"/>
        <w:rPr>
          <w:sz w:val="22"/>
          <w:szCs w:val="22"/>
        </w:rPr>
      </w:pPr>
      <w:r w:rsidRPr="00DE037F">
        <w:rPr>
          <w:sz w:val="22"/>
          <w:szCs w:val="22"/>
        </w:rPr>
        <w:t>Сведения о порядке определения и обоснования начальной</w:t>
      </w:r>
      <w:r w:rsidR="00FA64BE" w:rsidRPr="00DE037F">
        <w:rPr>
          <w:sz w:val="22"/>
          <w:szCs w:val="22"/>
        </w:rPr>
        <w:t xml:space="preserve"> (ма</w:t>
      </w:r>
      <w:r w:rsidR="00FA64BE" w:rsidRPr="00D47DC2">
        <w:rPr>
          <w:sz w:val="22"/>
          <w:szCs w:val="22"/>
        </w:rPr>
        <w:t>ксимальной) цены Д</w:t>
      </w:r>
      <w:r w:rsidRPr="00D47DC2">
        <w:rPr>
          <w:sz w:val="22"/>
          <w:szCs w:val="22"/>
        </w:rPr>
        <w:t>оговора для проведения закупки указаны в Разделе 5 настоящего Извещения.</w:t>
      </w:r>
    </w:p>
    <w:p w14:paraId="7A54C362" w14:textId="77777777" w:rsidR="00261AAB" w:rsidRPr="00D47DC2" w:rsidRDefault="00261AAB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20D88C5A" w14:textId="77777777" w:rsidR="00034585" w:rsidRPr="00D47DC2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 xml:space="preserve">Срок, место и порядок предоставления </w:t>
      </w:r>
      <w:r w:rsidR="00B92493" w:rsidRPr="00D47DC2">
        <w:rPr>
          <w:b/>
          <w:sz w:val="22"/>
          <w:szCs w:val="22"/>
        </w:rPr>
        <w:t xml:space="preserve">Извещения </w:t>
      </w:r>
      <w:r w:rsidRPr="00D47DC2">
        <w:rPr>
          <w:b/>
          <w:sz w:val="22"/>
          <w:szCs w:val="22"/>
        </w:rPr>
        <w:t xml:space="preserve">о закупке: </w:t>
      </w:r>
      <w:r w:rsidRPr="00D47DC2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3" w:history="1">
        <w:r w:rsidR="00F51860" w:rsidRPr="00D47DC2">
          <w:rPr>
            <w:rStyle w:val="afff7"/>
            <w:sz w:val="22"/>
            <w:szCs w:val="22"/>
          </w:rPr>
          <w:t>zakupki.gov.ru</w:t>
        </w:r>
      </w:hyperlink>
      <w:r w:rsidRPr="00D47DC2">
        <w:rPr>
          <w:sz w:val="22"/>
          <w:szCs w:val="22"/>
        </w:rPr>
        <w:t xml:space="preserve">, сайте электронной торговой площадки </w:t>
      </w:r>
      <w:hyperlink r:id="rId14" w:history="1">
        <w:r w:rsidR="00F51860" w:rsidRPr="00D47DC2">
          <w:rPr>
            <w:rStyle w:val="afff7"/>
            <w:sz w:val="22"/>
            <w:szCs w:val="22"/>
            <w:lang w:val="en-US"/>
          </w:rPr>
          <w:t>corp</w:t>
        </w:r>
        <w:r w:rsidR="00F51860" w:rsidRPr="00D47DC2">
          <w:rPr>
            <w:rStyle w:val="afff7"/>
            <w:sz w:val="22"/>
            <w:szCs w:val="22"/>
          </w:rPr>
          <w:t>.roseltorg.ru</w:t>
        </w:r>
      </w:hyperlink>
      <w:r w:rsidRPr="00D47DC2">
        <w:rPr>
          <w:sz w:val="22"/>
          <w:szCs w:val="22"/>
        </w:rPr>
        <w:t xml:space="preserve"> и на сайте Заказчика (информационно) </w:t>
      </w:r>
      <w:hyperlink r:id="rId15" w:history="1">
        <w:r w:rsidRPr="00D47DC2">
          <w:rPr>
            <w:sz w:val="22"/>
            <w:szCs w:val="22"/>
          </w:rPr>
          <w:t>www.airport-surgut.ru</w:t>
        </w:r>
      </w:hyperlink>
      <w:r w:rsidRPr="00D47DC2">
        <w:rPr>
          <w:sz w:val="22"/>
          <w:szCs w:val="22"/>
        </w:rPr>
        <w:t xml:space="preserve"> для всеобщего ознакомления.</w:t>
      </w:r>
    </w:p>
    <w:p w14:paraId="2E8D1504" w14:textId="77777777" w:rsidR="002300B4" w:rsidRPr="00D47DC2" w:rsidRDefault="002300B4" w:rsidP="00261AAB">
      <w:pPr>
        <w:spacing w:after="0"/>
        <w:ind w:firstLine="567"/>
        <w:jc w:val="both"/>
        <w:rPr>
          <w:sz w:val="22"/>
          <w:szCs w:val="22"/>
        </w:rPr>
      </w:pPr>
    </w:p>
    <w:p w14:paraId="756BF665" w14:textId="77777777" w:rsidR="00034585" w:rsidRPr="00D47DC2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 w:rsidRPr="00D47DC2">
        <w:rPr>
          <w:b/>
          <w:sz w:val="22"/>
          <w:szCs w:val="22"/>
        </w:rPr>
        <w:t>извещения</w:t>
      </w:r>
      <w:r w:rsidRPr="00D47DC2">
        <w:rPr>
          <w:b/>
          <w:sz w:val="22"/>
          <w:szCs w:val="22"/>
        </w:rPr>
        <w:t>:</w:t>
      </w:r>
      <w:r w:rsidRPr="00D47DC2">
        <w:rPr>
          <w:sz w:val="22"/>
          <w:szCs w:val="22"/>
        </w:rPr>
        <w:t xml:space="preserve"> не предусмотрены.</w:t>
      </w:r>
    </w:p>
    <w:p w14:paraId="49D86685" w14:textId="77777777" w:rsidR="00D32D8C" w:rsidRPr="00D47DC2" w:rsidRDefault="00D32D8C" w:rsidP="00261AAB">
      <w:pPr>
        <w:spacing w:after="0"/>
        <w:ind w:firstLine="567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14:paraId="0DE1D077" w14:textId="77777777" w:rsidR="00AE7513" w:rsidRPr="00D47DC2" w:rsidRDefault="00AE7513" w:rsidP="00261AAB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670"/>
      </w:tblGrid>
      <w:tr w:rsidR="00C97D03" w:rsidRPr="00D47DC2" w14:paraId="7335DAF8" w14:textId="77777777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71809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1CA97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6" w:history="1">
              <w:proofErr w:type="spellStart"/>
              <w:r w:rsidR="0028286E" w:rsidRPr="00817EDB">
                <w:rPr>
                  <w:rStyle w:val="afff7"/>
                  <w:sz w:val="22"/>
                  <w:szCs w:val="22"/>
                  <w:lang w:val="en-US"/>
                </w:rPr>
                <w:t>corp</w:t>
              </w:r>
              <w:proofErr w:type="spellEnd"/>
              <w:r w:rsidR="0028286E" w:rsidRPr="00817EDB">
                <w:rPr>
                  <w:rStyle w:val="afff7"/>
                  <w:sz w:val="22"/>
                  <w:szCs w:val="22"/>
                </w:rPr>
                <w:t>.</w:t>
              </w:r>
              <w:proofErr w:type="spellStart"/>
              <w:r w:rsidR="0028286E" w:rsidRPr="00817EDB">
                <w:rPr>
                  <w:rStyle w:val="afff7"/>
                  <w:sz w:val="22"/>
                  <w:szCs w:val="22"/>
                  <w:lang w:val="en-US"/>
                </w:rPr>
                <w:t>roseltorg</w:t>
              </w:r>
              <w:proofErr w:type="spellEnd"/>
              <w:r w:rsidR="0028286E" w:rsidRPr="00817EDB">
                <w:rPr>
                  <w:rStyle w:val="afff7"/>
                  <w:sz w:val="22"/>
                  <w:szCs w:val="22"/>
                </w:rPr>
                <w:t>.</w:t>
              </w:r>
              <w:proofErr w:type="spellStart"/>
              <w:r w:rsidR="0028286E" w:rsidRPr="00817EDB">
                <w:rPr>
                  <w:rStyle w:val="af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C97D03" w:rsidRPr="00D47DC2" w14:paraId="1D83465C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4D4F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8BB39" w14:textId="60F22F24" w:rsidR="00C97D03" w:rsidRPr="00817EDB" w:rsidRDefault="008A460B" w:rsidP="00FD5FBC">
            <w:pPr>
              <w:spacing w:after="0"/>
              <w:rPr>
                <w:b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</w:t>
            </w:r>
            <w:r w:rsidR="00D92837">
              <w:rPr>
                <w:b/>
                <w:sz w:val="22"/>
                <w:szCs w:val="22"/>
              </w:rPr>
              <w:t>.05.</w:t>
            </w:r>
            <w:r w:rsidR="00FD5FBC" w:rsidRPr="00817EDB">
              <w:rPr>
                <w:b/>
                <w:sz w:val="22"/>
                <w:szCs w:val="22"/>
              </w:rPr>
              <w:t>202</w:t>
            </w:r>
            <w:r w:rsidR="00F51860" w:rsidRPr="00817EDB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D47DC2" w14:paraId="2AF019A6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F0A4B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B50A" w14:textId="37A9FA55" w:rsidR="00C97D03" w:rsidRPr="00817EDB" w:rsidRDefault="00C97D03" w:rsidP="0028286E">
            <w:pPr>
              <w:spacing w:after="0"/>
              <w:rPr>
                <w:b/>
                <w:szCs w:val="22"/>
              </w:rPr>
            </w:pPr>
            <w:r w:rsidRPr="00817EDB">
              <w:rPr>
                <w:b/>
                <w:sz w:val="22"/>
                <w:szCs w:val="22"/>
              </w:rPr>
              <w:t xml:space="preserve">в </w:t>
            </w:r>
            <w:r w:rsidR="00DF64FA" w:rsidRPr="00817EDB">
              <w:rPr>
                <w:b/>
                <w:sz w:val="22"/>
                <w:szCs w:val="22"/>
              </w:rPr>
              <w:t xml:space="preserve">08 ч. 00 мин. (время местное) </w:t>
            </w:r>
            <w:r w:rsidR="00D92837">
              <w:rPr>
                <w:b/>
                <w:sz w:val="22"/>
                <w:szCs w:val="22"/>
              </w:rPr>
              <w:t>27.05.</w:t>
            </w:r>
            <w:r w:rsidR="00FD5FBC" w:rsidRPr="00817EDB">
              <w:rPr>
                <w:b/>
                <w:sz w:val="22"/>
                <w:szCs w:val="22"/>
              </w:rPr>
              <w:t>202</w:t>
            </w:r>
            <w:r w:rsidR="00F51860" w:rsidRPr="00817EDB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D47DC2" w14:paraId="1AFFD5BC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C70D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 xml:space="preserve">Дата и время открытия </w:t>
            </w:r>
            <w:r w:rsidRPr="00817EDB">
              <w:rPr>
                <w:b/>
                <w:sz w:val="22"/>
                <w:szCs w:val="22"/>
              </w:rPr>
              <w:t xml:space="preserve">доступа к заявкам, </w:t>
            </w:r>
            <w:r w:rsidRPr="00817EDB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51E15" w14:textId="79461AED" w:rsidR="00C97D03" w:rsidRPr="00817EDB" w:rsidRDefault="00C97D03" w:rsidP="0028286E">
            <w:pPr>
              <w:spacing w:after="0"/>
              <w:rPr>
                <w:b/>
                <w:szCs w:val="22"/>
              </w:rPr>
            </w:pPr>
            <w:r w:rsidRPr="00817EDB">
              <w:rPr>
                <w:b/>
                <w:sz w:val="22"/>
                <w:szCs w:val="22"/>
              </w:rPr>
              <w:t xml:space="preserve">в 08 </w:t>
            </w:r>
            <w:r w:rsidR="00DB7952" w:rsidRPr="00817EDB">
              <w:rPr>
                <w:b/>
                <w:sz w:val="22"/>
                <w:szCs w:val="22"/>
              </w:rPr>
              <w:t xml:space="preserve">ч. 05 мин. (время местное) </w:t>
            </w:r>
            <w:r w:rsidR="00D92837">
              <w:rPr>
                <w:b/>
                <w:sz w:val="22"/>
                <w:szCs w:val="22"/>
              </w:rPr>
              <w:t>27.05.</w:t>
            </w:r>
            <w:r w:rsidR="00C450AE" w:rsidRPr="00817EDB">
              <w:rPr>
                <w:b/>
                <w:sz w:val="22"/>
                <w:szCs w:val="22"/>
              </w:rPr>
              <w:t>2025</w:t>
            </w:r>
          </w:p>
        </w:tc>
      </w:tr>
      <w:tr w:rsidR="00C97D03" w:rsidRPr="00D47DC2" w14:paraId="5BA1422D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7596C" w14:textId="77777777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5BB1F" w14:textId="0AFAA2D9" w:rsidR="00C450AE" w:rsidRPr="00817EDB" w:rsidRDefault="00C97D03" w:rsidP="00261AAB">
            <w:pPr>
              <w:spacing w:after="0"/>
              <w:rPr>
                <w:b/>
                <w:szCs w:val="22"/>
              </w:rPr>
            </w:pPr>
            <w:r w:rsidRPr="00817EDB">
              <w:rPr>
                <w:b/>
                <w:sz w:val="22"/>
                <w:szCs w:val="22"/>
              </w:rPr>
              <w:t>до 17 час. 00 мин.</w:t>
            </w:r>
            <w:r w:rsidRPr="00817EDB">
              <w:rPr>
                <w:sz w:val="22"/>
                <w:szCs w:val="22"/>
              </w:rPr>
              <w:t xml:space="preserve"> </w:t>
            </w:r>
            <w:r w:rsidR="00DF64FA" w:rsidRPr="00817EDB">
              <w:rPr>
                <w:b/>
                <w:sz w:val="22"/>
                <w:szCs w:val="22"/>
              </w:rPr>
              <w:t xml:space="preserve">(время </w:t>
            </w:r>
            <w:r w:rsidR="00DB7952" w:rsidRPr="00817EDB">
              <w:rPr>
                <w:b/>
                <w:sz w:val="22"/>
                <w:szCs w:val="22"/>
              </w:rPr>
              <w:t xml:space="preserve">местное) </w:t>
            </w:r>
            <w:r w:rsidR="00D92837">
              <w:rPr>
                <w:b/>
                <w:sz w:val="22"/>
                <w:szCs w:val="22"/>
              </w:rPr>
              <w:t>27.05.</w:t>
            </w:r>
            <w:r w:rsidR="00C450AE" w:rsidRPr="00817EDB">
              <w:rPr>
                <w:b/>
                <w:sz w:val="22"/>
                <w:szCs w:val="22"/>
              </w:rPr>
              <w:t>2025</w:t>
            </w:r>
          </w:p>
          <w:p w14:paraId="55C0AC5D" w14:textId="271A838F" w:rsidR="00C97D03" w:rsidRPr="00817EDB" w:rsidRDefault="00C97D03" w:rsidP="00261AAB">
            <w:pPr>
              <w:spacing w:after="0"/>
              <w:rPr>
                <w:szCs w:val="22"/>
              </w:rPr>
            </w:pPr>
            <w:r w:rsidRPr="00817EDB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C97D03" w:rsidRPr="00D47DC2" w14:paraId="19945088" w14:textId="77777777" w:rsidTr="00390B96">
        <w:trPr>
          <w:trHeight w:val="684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4A2BF" w14:textId="77777777" w:rsidR="00C97D03" w:rsidRPr="00817EDB" w:rsidRDefault="00C97D03" w:rsidP="00261AAB">
            <w:pPr>
              <w:spacing w:after="0"/>
              <w:rPr>
                <w:b/>
                <w:szCs w:val="22"/>
              </w:rPr>
            </w:pPr>
            <w:r w:rsidRPr="00817EDB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69E22E65" w14:textId="77777777" w:rsidR="00AE7513" w:rsidRPr="00D47DC2" w:rsidRDefault="00AE7513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251AD35A" w14:textId="77777777" w:rsidR="009B5DD8" w:rsidRPr="00D47DC2" w:rsidRDefault="00C051A6" w:rsidP="008953BC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="00497934" w:rsidRPr="00D47DC2">
        <w:rPr>
          <w:sz w:val="22"/>
          <w:szCs w:val="22"/>
        </w:rPr>
        <w:t xml:space="preserve"> 628422, </w:t>
      </w:r>
      <w:r w:rsidRPr="00D47DC2">
        <w:rPr>
          <w:sz w:val="22"/>
          <w:szCs w:val="22"/>
        </w:rPr>
        <w:t xml:space="preserve">Ханты-Мансийский автономный округ – Югра, город Сургут, ул. </w:t>
      </w:r>
      <w:proofErr w:type="spellStart"/>
      <w:r w:rsidRPr="00D47DC2">
        <w:rPr>
          <w:sz w:val="22"/>
          <w:szCs w:val="22"/>
        </w:rPr>
        <w:t>Аэрофлотская</w:t>
      </w:r>
      <w:proofErr w:type="spellEnd"/>
      <w:r w:rsidRPr="00D47DC2">
        <w:rPr>
          <w:sz w:val="22"/>
          <w:szCs w:val="22"/>
        </w:rPr>
        <w:t xml:space="preserve">, д. 49/1 (здание административного корпуса), сайт электронной торговой площадки </w:t>
      </w:r>
      <w:hyperlink r:id="rId17" w:history="1">
        <w:proofErr w:type="spellStart"/>
        <w:r w:rsidR="008A5EBB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8A5EBB" w:rsidRPr="00D47DC2">
          <w:rPr>
            <w:rStyle w:val="afff7"/>
            <w:sz w:val="22"/>
            <w:szCs w:val="22"/>
          </w:rPr>
          <w:t>.roseltorg.ru</w:t>
        </w:r>
      </w:hyperlink>
      <w:r w:rsidRPr="00D47DC2">
        <w:rPr>
          <w:sz w:val="22"/>
          <w:szCs w:val="22"/>
        </w:rPr>
        <w:t>.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124"/>
      </w:tblGrid>
      <w:tr w:rsidR="00034585" w:rsidRPr="00D47DC2" w14:paraId="15D63112" w14:textId="77777777" w:rsidTr="00FD5FBC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E470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4DC4" w14:textId="77777777" w:rsidR="00034585" w:rsidRPr="00D47DC2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Сведения</w:t>
            </w:r>
          </w:p>
        </w:tc>
      </w:tr>
      <w:tr w:rsidR="00034585" w:rsidRPr="00D47DC2" w14:paraId="1B0AA6E2" w14:textId="77777777" w:rsidTr="00882AF7">
        <w:trPr>
          <w:trHeight w:val="69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5435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95EF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Устанавливаются Техническим заданием </w:t>
            </w:r>
            <w:r w:rsidR="00D32D8C" w:rsidRPr="00D47DC2">
              <w:rPr>
                <w:sz w:val="22"/>
                <w:szCs w:val="22"/>
              </w:rPr>
              <w:t>(Раздел 2</w:t>
            </w:r>
            <w:r w:rsidRPr="00D47DC2">
              <w:rPr>
                <w:sz w:val="22"/>
                <w:szCs w:val="22"/>
              </w:rPr>
              <w:t xml:space="preserve">) </w:t>
            </w:r>
          </w:p>
          <w:p w14:paraId="32A5BB2E" w14:textId="77777777" w:rsidR="00034585" w:rsidRPr="00D47DC2" w:rsidRDefault="00034585" w:rsidP="004822FB">
            <w:pPr>
              <w:spacing w:after="0"/>
              <w:rPr>
                <w:szCs w:val="22"/>
              </w:rPr>
            </w:pPr>
          </w:p>
        </w:tc>
      </w:tr>
      <w:tr w:rsidR="00034585" w:rsidRPr="00D47DC2" w14:paraId="36A7E550" w14:textId="77777777" w:rsidTr="00FD5FBC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F76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lastRenderedPageBreak/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1950" w14:textId="40D57EFB" w:rsidR="00034585" w:rsidRPr="00D47DC2" w:rsidRDefault="00C051A6" w:rsidP="004822FB">
            <w:pPr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Описание </w:t>
            </w:r>
            <w:r w:rsidR="002A3C4F" w:rsidRPr="00D47DC2">
              <w:rPr>
                <w:sz w:val="22"/>
                <w:szCs w:val="22"/>
              </w:rPr>
              <w:t>участниками закупки товара (работы, услуги),</w:t>
            </w:r>
            <w:r w:rsidRPr="00D47DC2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 w:rsidRPr="00D47DC2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D47DC2" w14:paraId="430EA252" w14:textId="77777777" w:rsidTr="00FD5FBC">
        <w:trPr>
          <w:trHeight w:val="6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F0F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D622A" w14:textId="25D21838" w:rsidR="00E80C81" w:rsidRDefault="008A5EBB" w:rsidP="00E80C81">
            <w:pPr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П</w:t>
            </w:r>
            <w:r w:rsidR="00E80C81" w:rsidRPr="00D47DC2">
              <w:rPr>
                <w:sz w:val="22"/>
                <w:szCs w:val="22"/>
              </w:rPr>
              <w:t xml:space="preserve">оставка Товара осуществляется силами и средствами Поставщика по адресу Покупателя: </w:t>
            </w:r>
          </w:p>
          <w:p w14:paraId="4E33802D" w14:textId="77777777" w:rsidR="009F7FF7" w:rsidRPr="007065F1" w:rsidRDefault="009F7FF7" w:rsidP="009F7FF7">
            <w:pPr>
              <w:spacing w:after="0"/>
              <w:ind w:firstLine="567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7065F1">
              <w:rPr>
                <w:sz w:val="22"/>
                <w:szCs w:val="22"/>
              </w:rPr>
              <w:t xml:space="preserve">628140, Ханты-Мансийский автономный округ – Югра, </w:t>
            </w:r>
            <w:proofErr w:type="spellStart"/>
            <w:r w:rsidRPr="007065F1">
              <w:rPr>
                <w:sz w:val="22"/>
                <w:szCs w:val="22"/>
              </w:rPr>
              <w:t>пгт</w:t>
            </w:r>
            <w:proofErr w:type="spellEnd"/>
            <w:r w:rsidRPr="007065F1">
              <w:rPr>
                <w:sz w:val="22"/>
                <w:szCs w:val="22"/>
              </w:rPr>
              <w:t>. Березово, ул. Астраханцева, д. 102 – 1 штука.</w:t>
            </w:r>
          </w:p>
          <w:p w14:paraId="28C92B5F" w14:textId="4EF51D0C" w:rsidR="009F7FF7" w:rsidRPr="007065F1" w:rsidRDefault="009F7FF7" w:rsidP="009F7FF7">
            <w:pPr>
              <w:widowControl w:val="0"/>
              <w:ind w:firstLine="567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7065F1">
              <w:rPr>
                <w:sz w:val="22"/>
                <w:szCs w:val="22"/>
              </w:rPr>
              <w:t xml:space="preserve">628140, Ханты-Мансийский автономный округ – Югра, </w:t>
            </w:r>
            <w:proofErr w:type="spellStart"/>
            <w:r w:rsidRPr="007065F1">
              <w:rPr>
                <w:sz w:val="22"/>
                <w:szCs w:val="22"/>
              </w:rPr>
              <w:t>пгт</w:t>
            </w:r>
            <w:proofErr w:type="spellEnd"/>
            <w:r w:rsidRPr="007065F1">
              <w:rPr>
                <w:sz w:val="22"/>
                <w:szCs w:val="22"/>
              </w:rPr>
              <w:t xml:space="preserve">. </w:t>
            </w:r>
            <w:proofErr w:type="spellStart"/>
            <w:r w:rsidR="00712E92">
              <w:rPr>
                <w:sz w:val="22"/>
                <w:szCs w:val="22"/>
              </w:rPr>
              <w:t>Игрим</w:t>
            </w:r>
            <w:proofErr w:type="spellEnd"/>
            <w:r w:rsidRPr="007065F1">
              <w:rPr>
                <w:sz w:val="22"/>
                <w:szCs w:val="22"/>
              </w:rPr>
              <w:t>, ул. Кооперативная, д. 66 – 1 штука.</w:t>
            </w:r>
          </w:p>
          <w:p w14:paraId="07F7F30A" w14:textId="77777777" w:rsidR="009F7FF7" w:rsidRPr="00D47DC2" w:rsidRDefault="009F7FF7" w:rsidP="00E80C81">
            <w:pPr>
              <w:spacing w:after="0"/>
              <w:jc w:val="both"/>
              <w:rPr>
                <w:bCs/>
                <w:color w:val="000000"/>
                <w:szCs w:val="22"/>
              </w:rPr>
            </w:pPr>
          </w:p>
          <w:p w14:paraId="775BB9B3" w14:textId="77777777" w:rsidR="000B7576" w:rsidRPr="00D47DC2" w:rsidRDefault="000B7576" w:rsidP="000B7576">
            <w:pPr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Условия поставки: в соответствии с Извещением о закупке (раздел 2 «Техническое задание»). </w:t>
            </w:r>
          </w:p>
          <w:p w14:paraId="14EFFD11" w14:textId="77777777" w:rsidR="00AF5931" w:rsidRPr="00D47DC2" w:rsidRDefault="00AF5931" w:rsidP="000B7576">
            <w:pPr>
              <w:spacing w:after="0"/>
              <w:jc w:val="both"/>
              <w:rPr>
                <w:szCs w:val="22"/>
              </w:rPr>
            </w:pPr>
          </w:p>
          <w:p w14:paraId="186DB03C" w14:textId="542D817D" w:rsidR="00E80C81" w:rsidRPr="009F7FF7" w:rsidRDefault="000B7576" w:rsidP="009F7FF7">
            <w:pPr>
              <w:tabs>
                <w:tab w:val="left" w:leader="underscore" w:pos="0"/>
                <w:tab w:val="left" w:pos="426"/>
                <w:tab w:val="left" w:pos="709"/>
              </w:tabs>
              <w:spacing w:after="0" w:line="276" w:lineRule="auto"/>
              <w:jc w:val="both"/>
              <w:rPr>
                <w:color w:val="000000"/>
                <w:szCs w:val="22"/>
                <w:lang w:eastAsia="en-US"/>
              </w:rPr>
            </w:pPr>
            <w:r w:rsidRPr="00D47DC2">
              <w:rPr>
                <w:sz w:val="22"/>
                <w:szCs w:val="22"/>
              </w:rPr>
              <w:t>Срок поставки</w:t>
            </w:r>
            <w:r w:rsidR="0001037F">
              <w:rPr>
                <w:sz w:val="22"/>
                <w:szCs w:val="22"/>
              </w:rPr>
              <w:t xml:space="preserve"> Товара</w:t>
            </w:r>
            <w:r w:rsidRPr="00D47DC2">
              <w:rPr>
                <w:sz w:val="22"/>
                <w:szCs w:val="22"/>
              </w:rPr>
              <w:t xml:space="preserve">: </w:t>
            </w:r>
            <w:r w:rsidR="009F7FF7" w:rsidRPr="00AE1C9D">
              <w:rPr>
                <w:sz w:val="22"/>
                <w:szCs w:val="22"/>
              </w:rPr>
              <w:t xml:space="preserve">не более </w:t>
            </w:r>
            <w:r w:rsidR="009F7FF7">
              <w:rPr>
                <w:sz w:val="22"/>
                <w:szCs w:val="22"/>
              </w:rPr>
              <w:t>60</w:t>
            </w:r>
            <w:r w:rsidR="009F7FF7" w:rsidRPr="00AE1C9D">
              <w:rPr>
                <w:sz w:val="22"/>
                <w:szCs w:val="22"/>
              </w:rPr>
              <w:t xml:space="preserve"> (</w:t>
            </w:r>
            <w:r w:rsidR="009F7FF7">
              <w:rPr>
                <w:sz w:val="22"/>
                <w:szCs w:val="22"/>
              </w:rPr>
              <w:t>шестидесяти</w:t>
            </w:r>
            <w:r w:rsidR="009F7FF7" w:rsidRPr="00AE1C9D">
              <w:rPr>
                <w:sz w:val="22"/>
                <w:szCs w:val="22"/>
              </w:rPr>
              <w:t>) календарных дней с даты заключения Договора.</w:t>
            </w:r>
          </w:p>
        </w:tc>
      </w:tr>
      <w:tr w:rsidR="00034585" w:rsidRPr="00D47DC2" w14:paraId="0275A54F" w14:textId="77777777" w:rsidTr="00FD5FBC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60A4B" w14:textId="77777777" w:rsidR="00034585" w:rsidRPr="00D47DC2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Сведения о начальной (максимальной) цене договора </w:t>
            </w:r>
          </w:p>
        </w:tc>
      </w:tr>
      <w:tr w:rsidR="00034585" w:rsidRPr="00D47DC2" w14:paraId="00C028BE" w14:textId="77777777" w:rsidTr="00FD5FBC">
        <w:trPr>
          <w:trHeight w:val="262"/>
        </w:trPr>
        <w:tc>
          <w:tcPr>
            <w:tcW w:w="3828" w:type="dxa"/>
            <w:vAlign w:val="center"/>
          </w:tcPr>
          <w:p w14:paraId="765374CE" w14:textId="77777777" w:rsidR="00034585" w:rsidRPr="00D47DC2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B4EA03" w14:textId="3BC45C07" w:rsidR="00E80C81" w:rsidRPr="00D47DC2" w:rsidRDefault="009F7FF7" w:rsidP="004A4E46">
            <w:pPr>
              <w:spacing w:after="0"/>
              <w:jc w:val="both"/>
              <w:rPr>
                <w:szCs w:val="22"/>
              </w:rPr>
            </w:pPr>
            <w:r>
              <w:rPr>
                <w:b/>
                <w:sz w:val="22"/>
                <w:szCs w:val="22"/>
              </w:rPr>
              <w:t>3 069 875</w:t>
            </w:r>
            <w:r w:rsidRPr="00DE037F">
              <w:rPr>
                <w:b/>
                <w:sz w:val="22"/>
                <w:szCs w:val="22"/>
              </w:rPr>
              <w:t>,00</w:t>
            </w:r>
            <w:r w:rsidRPr="00DE037F">
              <w:rPr>
                <w:sz w:val="22"/>
                <w:szCs w:val="22"/>
              </w:rPr>
              <w:t xml:space="preserve"> </w:t>
            </w:r>
            <w:r w:rsidRPr="00DE037F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 xml:space="preserve">Три миллиона шестьдесят девять тысяч восемьсот семьдесят пять </w:t>
            </w:r>
            <w:r w:rsidRPr="00DE037F">
              <w:rPr>
                <w:b/>
                <w:bCs/>
                <w:sz w:val="22"/>
                <w:szCs w:val="22"/>
              </w:rPr>
              <w:t>00 копеек)</w:t>
            </w:r>
            <w:r w:rsidR="00DE037F" w:rsidRPr="00DE037F">
              <w:rPr>
                <w:sz w:val="22"/>
                <w:szCs w:val="22"/>
              </w:rPr>
              <w:t xml:space="preserve"> </w:t>
            </w:r>
            <w:r w:rsidR="00915455" w:rsidRPr="00DE037F">
              <w:rPr>
                <w:sz w:val="22"/>
                <w:szCs w:val="22"/>
              </w:rPr>
              <w:t>без</w:t>
            </w:r>
            <w:r w:rsidR="00E80C81" w:rsidRPr="00DE037F">
              <w:rPr>
                <w:sz w:val="22"/>
                <w:szCs w:val="22"/>
              </w:rPr>
              <w:t xml:space="preserve"> учета НДС, НДС оплачивается в соответствии с действующим законодательством РФ.</w:t>
            </w:r>
          </w:p>
          <w:p w14:paraId="09826A82" w14:textId="77777777" w:rsidR="000B7576" w:rsidRPr="00D47DC2" w:rsidRDefault="000B7576" w:rsidP="004A4E46">
            <w:pPr>
              <w:spacing w:after="0"/>
              <w:jc w:val="both"/>
              <w:rPr>
                <w:szCs w:val="22"/>
              </w:rPr>
            </w:pPr>
          </w:p>
          <w:p w14:paraId="596E6194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Цена включает:</w:t>
            </w:r>
          </w:p>
          <w:p w14:paraId="7AA24401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3E17C104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30548A99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 стоимость погрузо-разгрузочных работ;</w:t>
            </w:r>
          </w:p>
          <w:p w14:paraId="3655E8BF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18CEC713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4FB7D5A7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      </w:r>
          </w:p>
          <w:p w14:paraId="5A8C58E2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553AC18C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14:paraId="4A2003D5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14:paraId="493FD267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14:paraId="35866AE8" w14:textId="307792F5" w:rsidR="00FD5FBC" w:rsidRPr="00D47DC2" w:rsidRDefault="004A4E46" w:rsidP="004A4E46">
            <w:pPr>
              <w:spacing w:after="0"/>
              <w:jc w:val="both"/>
              <w:rPr>
                <w:bCs/>
                <w:color w:val="000000"/>
                <w:spacing w:val="-12"/>
                <w:szCs w:val="22"/>
              </w:rPr>
            </w:pPr>
            <w:r w:rsidRPr="007B5D7C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034585" w:rsidRPr="00D47DC2" w14:paraId="5BDB26FD" w14:textId="77777777" w:rsidTr="00FD5FBC">
        <w:trPr>
          <w:trHeight w:val="558"/>
        </w:trPr>
        <w:tc>
          <w:tcPr>
            <w:tcW w:w="3828" w:type="dxa"/>
            <w:vAlign w:val="center"/>
          </w:tcPr>
          <w:p w14:paraId="66E7A80F" w14:textId="77777777" w:rsidR="00034585" w:rsidRPr="00D47DC2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2739A4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D47DC2" w14:paraId="7FB89C0E" w14:textId="77777777" w:rsidTr="00FD5FBC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8CA8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7CD37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D47DC2" w14:paraId="11D14743" w14:textId="77777777" w:rsidTr="00FD5FBC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D206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123A5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D47DC2" w14:paraId="26C149A3" w14:textId="77777777" w:rsidTr="00FD5FBC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926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87B0B" w14:textId="77777777" w:rsidR="002E1DD1" w:rsidRPr="00D47DC2" w:rsidRDefault="00C97D03" w:rsidP="00A965B6">
            <w:pPr>
              <w:spacing w:after="0"/>
              <w:ind w:firstLine="176"/>
              <w:jc w:val="both"/>
              <w:rPr>
                <w:szCs w:val="22"/>
                <w:shd w:val="clear" w:color="auto" w:fill="FFFFFF"/>
              </w:rPr>
            </w:pPr>
            <w:r w:rsidRPr="00D47DC2">
              <w:rPr>
                <w:sz w:val="22"/>
                <w:szCs w:val="22"/>
                <w:shd w:val="clear" w:color="auto" w:fill="FFFFFF"/>
              </w:rPr>
              <w:t xml:space="preserve">Форма оплаты – безналичная, путем перечисления денежных средств на расчетный счет </w:t>
            </w:r>
            <w:r w:rsidR="00B367AF" w:rsidRPr="00D47DC2">
              <w:rPr>
                <w:sz w:val="22"/>
                <w:szCs w:val="22"/>
                <w:shd w:val="clear" w:color="auto" w:fill="FFFFFF"/>
              </w:rPr>
              <w:t>Поставщика</w:t>
            </w:r>
            <w:r w:rsidRPr="00D47DC2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4795A35E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lastRenderedPageBreak/>
              <w:t>- 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      </w:r>
          </w:p>
          <w:p w14:paraId="198537FB" w14:textId="284DFC39" w:rsidR="00034585" w:rsidRPr="00D47DC2" w:rsidRDefault="004A4E46" w:rsidP="004A4E46">
            <w:pPr>
              <w:suppressAutoHyphens/>
              <w:spacing w:after="0"/>
              <w:ind w:firstLine="176"/>
              <w:jc w:val="both"/>
              <w:rPr>
                <w:szCs w:val="22"/>
                <w:lang w:eastAsia="ar-SA"/>
              </w:rPr>
            </w:pPr>
            <w:r w:rsidRPr="007B5D7C">
              <w:rPr>
                <w:sz w:val="22"/>
                <w:szCs w:val="22"/>
                <w:shd w:val="clear" w:color="auto" w:fill="FFFFFF"/>
              </w:rPr>
              <w:t>- в размере 70 % (семидесяти процентов) от общей суммы Договора не позднее 7 (семи) рабочих дней на основании счета</w:t>
            </w:r>
            <w:r w:rsidR="009D5C33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9D5C33">
              <w:rPr>
                <w:sz w:val="22"/>
                <w:szCs w:val="22"/>
              </w:rPr>
              <w:t>(счета – фактуры, универсального передаточного документа)</w:t>
            </w:r>
            <w:r w:rsidRPr="007B5D7C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B5D7C">
              <w:rPr>
                <w:sz w:val="22"/>
                <w:szCs w:val="22"/>
                <w:shd w:val="clear" w:color="auto" w:fill="FFFFFF"/>
              </w:rPr>
              <w:t>после подписания товарно-сопроводительных документов без замечаний Покупателя.</w:t>
            </w:r>
          </w:p>
        </w:tc>
      </w:tr>
    </w:tbl>
    <w:p w14:paraId="6032C78E" w14:textId="77777777" w:rsidR="00C97D03" w:rsidRPr="00D47DC2" w:rsidRDefault="00C97D03" w:rsidP="004822FB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14:paraId="171E8E85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  <w:lang w:eastAsia="en-US"/>
        </w:rPr>
        <w:t xml:space="preserve">1.2. </w:t>
      </w:r>
      <w:r w:rsidRPr="00D47DC2">
        <w:rPr>
          <w:b/>
          <w:sz w:val="22"/>
          <w:szCs w:val="22"/>
        </w:rPr>
        <w:t>Порядок проведения запроса котировок в электронной форме.</w:t>
      </w:r>
    </w:p>
    <w:p w14:paraId="0A4E486E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Порядок подачи заявок, требования к содержанию, форме, оформлению и составу заявки</w:t>
      </w:r>
    </w:p>
    <w:p w14:paraId="783D5BB4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на участие в конкурентной закупке. Отзыв заявки</w:t>
      </w:r>
    </w:p>
    <w:p w14:paraId="64F40DFC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8" w:history="1"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, состоит из заполненной заявки по форме и приложенным</w:t>
      </w:r>
      <w:r w:rsidR="00A21C6E" w:rsidRPr="00D47DC2">
        <w:rPr>
          <w:sz w:val="22"/>
          <w:szCs w:val="22"/>
        </w:rPr>
        <w:t>и к ней документами</w:t>
      </w:r>
      <w:r w:rsidRPr="00D47DC2">
        <w:rPr>
          <w:sz w:val="22"/>
          <w:szCs w:val="22"/>
        </w:rPr>
        <w:t xml:space="preserve">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19" w:history="1"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 xml:space="preserve"> и настоящим Извещением. Заявки, сформированные Поставщиком на бумажном носителе, Заказчиком не принимаются.</w:t>
      </w:r>
    </w:p>
    <w:p w14:paraId="01C977A8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D47DC2">
        <w:rPr>
          <w:sz w:val="22"/>
          <w:szCs w:val="22"/>
        </w:rPr>
        <w:t>pdf</w:t>
      </w:r>
      <w:proofErr w:type="spellEnd"/>
      <w:r w:rsidRPr="00D47DC2">
        <w:rPr>
          <w:sz w:val="22"/>
          <w:szCs w:val="22"/>
        </w:rPr>
        <w:t>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29002C38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14:paraId="06AD1F11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14:paraId="3A8D7491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5FBDAAA7" w14:textId="77777777" w:rsidR="008C4F1B" w:rsidRPr="00D47DC2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 Единой информационной системе </w:t>
      </w:r>
      <w:hyperlink r:id="rId20" w:history="1">
        <w:r w:rsidRPr="004A4E46">
          <w:rPr>
            <w:rStyle w:val="afff7"/>
            <w:rFonts w:ascii="Times New Roman" w:hAnsi="Times New Roman"/>
          </w:rPr>
          <w:t>zakupki.gov.ru</w:t>
        </w:r>
      </w:hyperlink>
      <w:r w:rsidRPr="00D47DC2">
        <w:rPr>
          <w:rFonts w:ascii="Times New Roman" w:hAnsi="Times New Roman"/>
          <w:szCs w:val="22"/>
        </w:rPr>
        <w:t>.</w:t>
      </w:r>
    </w:p>
    <w:p w14:paraId="0A48A98E" w14:textId="77777777" w:rsidR="008C4F1B" w:rsidRPr="00D47DC2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на сайте электронной торговой пло</w:t>
      </w:r>
      <w:r w:rsidR="00B82A17" w:rsidRPr="00D47DC2">
        <w:rPr>
          <w:rFonts w:ascii="Times New Roman" w:hAnsi="Times New Roman"/>
          <w:szCs w:val="22"/>
        </w:rPr>
        <w:t xml:space="preserve">щадки </w:t>
      </w:r>
      <w:r w:rsidR="00A21C6E" w:rsidRPr="004A4E46">
        <w:rPr>
          <w:rStyle w:val="afff7"/>
          <w:rFonts w:ascii="Times New Roman" w:hAnsi="Times New Roman"/>
        </w:rPr>
        <w:t>corp</w:t>
      </w:r>
      <w:r w:rsidR="00A21C6E" w:rsidRPr="00DE037F">
        <w:rPr>
          <w:rStyle w:val="afff7"/>
          <w:rFonts w:ascii="Times New Roman" w:hAnsi="Times New Roman"/>
        </w:rPr>
        <w:t>.</w:t>
      </w:r>
      <w:r w:rsidRPr="004A4E46">
        <w:rPr>
          <w:rStyle w:val="afff7"/>
          <w:rFonts w:ascii="Times New Roman" w:hAnsi="Times New Roman"/>
        </w:rPr>
        <w:t>roseltorg</w:t>
      </w:r>
      <w:r w:rsidRPr="00DE037F">
        <w:rPr>
          <w:rStyle w:val="afff7"/>
          <w:rFonts w:ascii="Times New Roman" w:hAnsi="Times New Roman"/>
        </w:rPr>
        <w:t>.</w:t>
      </w:r>
      <w:r w:rsidRPr="004A4E46">
        <w:rPr>
          <w:rStyle w:val="afff7"/>
          <w:rFonts w:ascii="Times New Roman" w:hAnsi="Times New Roman"/>
        </w:rPr>
        <w:t>ru</w:t>
      </w:r>
      <w:r w:rsidRPr="00D47DC2">
        <w:rPr>
          <w:rFonts w:ascii="Times New Roman" w:hAnsi="Times New Roman"/>
          <w:szCs w:val="22"/>
        </w:rPr>
        <w:t xml:space="preserve">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09D5ABE" w14:textId="77777777" w:rsidR="008C4F1B" w:rsidRPr="00D47DC2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на сайте Заказчика </w:t>
      </w:r>
      <w:hyperlink r:id="rId21" w:history="1">
        <w:r w:rsidRPr="00D47DC2">
          <w:rPr>
            <w:rFonts w:ascii="Times New Roman" w:hAnsi="Times New Roman"/>
            <w:szCs w:val="22"/>
          </w:rPr>
          <w:t>www.airport-surgut.ru</w:t>
        </w:r>
      </w:hyperlink>
      <w:r w:rsidRPr="00D47DC2">
        <w:rPr>
          <w:rFonts w:ascii="Times New Roman" w:hAnsi="Times New Roman"/>
          <w:szCs w:val="22"/>
        </w:rPr>
        <w:t xml:space="preserve"> (информационно).</w:t>
      </w:r>
    </w:p>
    <w:p w14:paraId="4FAF00AA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07B96B34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14:paraId="6F525D83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D47DC2">
        <w:rPr>
          <w:b/>
          <w:sz w:val="22"/>
          <w:szCs w:val="22"/>
        </w:rPr>
        <w:t>до истечения срока подачи заявок,</w:t>
      </w:r>
      <w:r w:rsidRPr="00D47DC2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45DA7090" w14:textId="77777777" w:rsidR="008C4F1B" w:rsidRPr="00D47DC2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681D1575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14:paraId="3ECD1ED8" w14:textId="77777777" w:rsidR="008C4F1B" w:rsidRPr="00D47DC2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2" w:history="1">
        <w:r w:rsidRPr="00D47DC2">
          <w:rPr>
            <w:rFonts w:eastAsia="Calibri"/>
            <w:sz w:val="22"/>
            <w:szCs w:val="22"/>
          </w:rPr>
          <w:t>непреодолимой силы</w:t>
        </w:r>
      </w:hyperlink>
      <w:r w:rsidRPr="00D47DC2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5E25092D" w14:textId="77777777" w:rsidR="008C4F1B" w:rsidRPr="00D47DC2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D47DC2">
        <w:rPr>
          <w:rFonts w:eastAsia="Calibri"/>
          <w:b/>
          <w:sz w:val="22"/>
          <w:szCs w:val="22"/>
        </w:rPr>
        <w:t>в день принятия этого решения</w:t>
      </w:r>
      <w:r w:rsidRPr="00D47DC2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D47DC2">
        <w:rPr>
          <w:rFonts w:eastAsia="Calibri"/>
          <w:sz w:val="22"/>
          <w:szCs w:val="22"/>
        </w:rPr>
        <w:t>неознакомления</w:t>
      </w:r>
      <w:proofErr w:type="spellEnd"/>
      <w:r w:rsidRPr="00D47DC2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4DDDF2D7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56BA06BC" w14:textId="77777777" w:rsidR="008C4F1B" w:rsidRPr="00D47DC2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lastRenderedPageBreak/>
        <w:t xml:space="preserve">внесенное участниками обеспечение возвращается </w:t>
      </w:r>
      <w:r w:rsidRPr="00D47DC2">
        <w:rPr>
          <w:rFonts w:ascii="Times New Roman" w:hAnsi="Times New Roman"/>
          <w:bCs/>
          <w:szCs w:val="22"/>
        </w:rPr>
        <w:t xml:space="preserve">в срок не более </w:t>
      </w:r>
      <w:r w:rsidRPr="00D47DC2">
        <w:rPr>
          <w:rFonts w:ascii="Times New Roman" w:hAnsi="Times New Roman"/>
          <w:b/>
          <w:bCs/>
          <w:szCs w:val="22"/>
        </w:rPr>
        <w:t>7 (семи) рабочих дней</w:t>
      </w:r>
      <w:r w:rsidRPr="00D47DC2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D47DC2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39A131F7" w14:textId="77777777" w:rsidR="008C4F1B" w:rsidRPr="00D47DC2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убытки (расходы), связанные с участием в закупке, Заказчиком не возмещаются. </w:t>
      </w:r>
    </w:p>
    <w:p w14:paraId="78069822" w14:textId="77777777" w:rsidR="008C4F1B" w:rsidRPr="00D47DC2" w:rsidRDefault="008C4F1B" w:rsidP="004822FB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14:paraId="30075487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D47DC2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14:paraId="24428268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Pr="00D47DC2">
        <w:rPr>
          <w:rFonts w:eastAsiaTheme="minorHAnsi"/>
          <w:b/>
          <w:sz w:val="22"/>
          <w:szCs w:val="22"/>
        </w:rPr>
        <w:t xml:space="preserve">не менее </w:t>
      </w:r>
      <w:r w:rsidR="00E3765C" w:rsidRPr="00D47DC2">
        <w:rPr>
          <w:rFonts w:eastAsiaTheme="minorHAnsi"/>
          <w:b/>
          <w:sz w:val="22"/>
          <w:szCs w:val="22"/>
        </w:rPr>
        <w:t>3</w:t>
      </w:r>
      <w:r w:rsidRPr="00D47DC2">
        <w:rPr>
          <w:rFonts w:eastAsiaTheme="minorHAnsi"/>
          <w:b/>
          <w:sz w:val="22"/>
          <w:szCs w:val="22"/>
        </w:rPr>
        <w:t xml:space="preserve"> (</w:t>
      </w:r>
      <w:r w:rsidR="00E3765C" w:rsidRPr="00D47DC2">
        <w:rPr>
          <w:rFonts w:eastAsiaTheme="minorHAnsi"/>
          <w:b/>
          <w:sz w:val="22"/>
          <w:szCs w:val="22"/>
        </w:rPr>
        <w:t>трех</w:t>
      </w:r>
      <w:r w:rsidRPr="00D47DC2">
        <w:rPr>
          <w:rFonts w:eastAsiaTheme="minorHAnsi"/>
          <w:b/>
          <w:sz w:val="22"/>
          <w:szCs w:val="22"/>
        </w:rPr>
        <w:t>) рабочих дней до дня истечения срока подачи заявки на участие в закупке.</w:t>
      </w:r>
    </w:p>
    <w:p w14:paraId="26918E93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14:paraId="3917591F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</w:p>
    <w:p w14:paraId="4FC2CB2F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D47DC2">
        <w:rPr>
          <w:b/>
          <w:sz w:val="22"/>
          <w:szCs w:val="22"/>
          <w:lang w:eastAsia="en-US"/>
        </w:rPr>
        <w:t>извещения</w:t>
      </w:r>
      <w:r w:rsidRPr="00D47DC2">
        <w:rPr>
          <w:b/>
          <w:sz w:val="22"/>
          <w:szCs w:val="22"/>
          <w:lang w:eastAsia="en-US"/>
        </w:rPr>
        <w:t xml:space="preserve"> о закупке</w:t>
      </w:r>
    </w:p>
    <w:p w14:paraId="7EF9AA81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D47DC2">
        <w:rPr>
          <w:rFonts w:eastAsiaTheme="minorHAnsi"/>
          <w:sz w:val="22"/>
          <w:szCs w:val="22"/>
        </w:rPr>
        <w:t>извещения</w:t>
      </w:r>
      <w:r w:rsidRPr="00D47DC2">
        <w:rPr>
          <w:rFonts w:eastAsiaTheme="minorHAnsi"/>
          <w:sz w:val="22"/>
          <w:szCs w:val="22"/>
        </w:rPr>
        <w:t xml:space="preserve"> о конкурентной закупке.</w:t>
      </w:r>
    </w:p>
    <w:p w14:paraId="4B0F0E4C" w14:textId="77777777" w:rsidR="008C4F1B" w:rsidRPr="00D47DC2" w:rsidRDefault="008C4F1B" w:rsidP="004822FB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D47DC2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D47DC2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14:paraId="1BA46822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eastAsiaTheme="minorHAnsi" w:hAnsi="Times New Roman"/>
          <w:sz w:val="22"/>
          <w:szCs w:val="22"/>
        </w:rPr>
        <w:t xml:space="preserve">В течение </w:t>
      </w:r>
      <w:r w:rsidRPr="00D47DC2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D47DC2">
        <w:rPr>
          <w:rFonts w:ascii="Times New Roman" w:eastAsiaTheme="minorHAnsi" w:hAnsi="Times New Roman"/>
          <w:sz w:val="22"/>
          <w:szCs w:val="22"/>
        </w:rPr>
        <w:t>извещения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D47DC2">
        <w:rPr>
          <w:rFonts w:ascii="Times New Roman" w:hAnsi="Times New Roman"/>
          <w:sz w:val="22"/>
          <w:szCs w:val="22"/>
        </w:rPr>
        <w:t xml:space="preserve"> 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D47DC2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23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D47DC2">
          <w:rPr>
            <w:rFonts w:ascii="Times New Roman" w:hAnsi="Times New Roman"/>
            <w:sz w:val="22"/>
            <w:szCs w:val="22"/>
          </w:rPr>
          <w:t>ч. 15</w:t>
        </w:r>
      </w:hyperlink>
      <w:r w:rsidRPr="00D47DC2">
        <w:rPr>
          <w:rFonts w:ascii="Times New Roman" w:hAnsi="Times New Roman"/>
          <w:sz w:val="22"/>
          <w:szCs w:val="22"/>
        </w:rPr>
        <w:t xml:space="preserve">, </w:t>
      </w:r>
      <w:hyperlink r:id="rId24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D47DC2">
          <w:rPr>
            <w:rFonts w:ascii="Times New Roman" w:hAnsi="Times New Roman"/>
            <w:sz w:val="22"/>
            <w:szCs w:val="22"/>
          </w:rPr>
          <w:t>16 ст. 4</w:t>
        </w:r>
      </w:hyperlink>
      <w:r w:rsidRPr="00D47DC2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D47DC2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D47DC2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D47DC2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D47DC2">
        <w:rPr>
          <w:rFonts w:ascii="Times New Roman" w:hAnsi="Times New Roman"/>
          <w:sz w:val="22"/>
          <w:szCs w:val="22"/>
        </w:rPr>
        <w:t xml:space="preserve"> </w:t>
      </w:r>
    </w:p>
    <w:p w14:paraId="0D3B90C2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412D22FD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D47DC2">
        <w:rPr>
          <w:rFonts w:eastAsiaTheme="minorHAnsi"/>
          <w:sz w:val="22"/>
          <w:szCs w:val="22"/>
        </w:rPr>
        <w:t xml:space="preserve">извещения </w:t>
      </w:r>
      <w:r w:rsidRPr="00D47DC2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14:paraId="7BA42CCE" w14:textId="77777777" w:rsidR="008C4F1B" w:rsidRPr="00D47DC2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6457E66D" w14:textId="77777777" w:rsidR="008C4F1B" w:rsidRPr="004A4E46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Style w:val="afff7"/>
        </w:rPr>
      </w:pPr>
      <w:r w:rsidRPr="00D47DC2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5" w:history="1">
        <w:r w:rsidRPr="004A4E46">
          <w:rPr>
            <w:rStyle w:val="afff7"/>
          </w:rPr>
          <w:t>zakupki.gov.ru</w:t>
        </w:r>
      </w:hyperlink>
      <w:r w:rsidRPr="004A4E46">
        <w:rPr>
          <w:rStyle w:val="afff7"/>
        </w:rPr>
        <w:t>.</w:t>
      </w:r>
    </w:p>
    <w:p w14:paraId="1B2FCCBA" w14:textId="77777777" w:rsidR="008C4F1B" w:rsidRPr="00D47DC2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6" w:history="1"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rFonts w:eastAsia="Calibri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rFonts w:eastAsia="Calibri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rFonts w:eastAsia="Calibri"/>
          <w:sz w:val="22"/>
          <w:szCs w:val="22"/>
        </w:rPr>
        <w:t>.</w:t>
      </w:r>
    </w:p>
    <w:p w14:paraId="13CDA8FB" w14:textId="77777777" w:rsidR="008C4F1B" w:rsidRPr="00D47DC2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на сайте АО «Аэропорт Сургут» </w:t>
      </w:r>
      <w:hyperlink r:id="rId27" w:history="1">
        <w:r w:rsidRPr="00D47DC2">
          <w:rPr>
            <w:rFonts w:eastAsia="Calibri"/>
            <w:sz w:val="22"/>
            <w:szCs w:val="22"/>
          </w:rPr>
          <w:t>www.airport-surgut.ru</w:t>
        </w:r>
      </w:hyperlink>
      <w:r w:rsidRPr="00D47DC2">
        <w:rPr>
          <w:rFonts w:eastAsia="Calibri"/>
          <w:sz w:val="22"/>
          <w:szCs w:val="22"/>
        </w:rPr>
        <w:t xml:space="preserve"> – информационно.</w:t>
      </w:r>
    </w:p>
    <w:p w14:paraId="53D85B81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E3B5827" w14:textId="77777777" w:rsidR="00D32D8C" w:rsidRPr="00D47DC2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14:paraId="35B1A669" w14:textId="77777777" w:rsidR="008C4F1B" w:rsidRPr="00D47DC2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7B49E69A" w14:textId="77777777" w:rsidR="00D32D8C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1.5</w:t>
      </w:r>
      <w:r w:rsidR="00D32D8C" w:rsidRPr="00D47DC2">
        <w:rPr>
          <w:b/>
          <w:sz w:val="22"/>
          <w:szCs w:val="22"/>
          <w:lang w:eastAsia="en-US"/>
        </w:rPr>
        <w:t>. Требования к участникам закупки</w:t>
      </w:r>
    </w:p>
    <w:p w14:paraId="5D20A7B1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D47DC2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D47DC2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14:paraId="48CE13FB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24E1667E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7625AF3C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lastRenderedPageBreak/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1EC08B3B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г) 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неприостановление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BAA28C7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деликтных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 обязательств;</w:t>
      </w:r>
    </w:p>
    <w:p w14:paraId="29EB4C09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2D0C4C5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D47DC2">
        <w:rPr>
          <w:rFonts w:eastAsia="Calibri"/>
          <w:bCs/>
          <w:sz w:val="22"/>
          <w:szCs w:val="22"/>
          <w:lang w:eastAsia="en-US"/>
        </w:rPr>
        <w:t xml:space="preserve"> </w:t>
      </w:r>
      <w:r w:rsidRPr="00D47DC2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D47DC2">
        <w:rPr>
          <w:rFonts w:eastAsia="Calibri"/>
          <w:bCs/>
          <w:sz w:val="22"/>
          <w:szCs w:val="22"/>
          <w:lang w:eastAsia="en-US"/>
        </w:rPr>
        <w:t xml:space="preserve"> </w:t>
      </w:r>
      <w:r w:rsidRPr="00D47DC2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5E1988B0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149DC0F3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02FFEB2B" w14:textId="77777777" w:rsidR="00D32D8C" w:rsidRPr="00D47DC2" w:rsidRDefault="00D32D8C" w:rsidP="004822F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14:paraId="2EED8FA3" w14:textId="77777777" w:rsidR="00D32D8C" w:rsidRPr="00D47DC2" w:rsidRDefault="00D32D8C" w:rsidP="004822FB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D47DC2">
        <w:rPr>
          <w:b/>
          <w:i/>
          <w:sz w:val="22"/>
          <w:szCs w:val="22"/>
          <w:lang w:eastAsia="en-US"/>
        </w:rPr>
        <w:t>Примечание</w:t>
      </w:r>
      <w:proofErr w:type="gramStart"/>
      <w:r w:rsidRPr="00D47DC2">
        <w:rPr>
          <w:b/>
          <w:i/>
          <w:sz w:val="22"/>
          <w:szCs w:val="22"/>
          <w:lang w:eastAsia="en-US"/>
        </w:rPr>
        <w:t>: Для</w:t>
      </w:r>
      <w:proofErr w:type="gramEnd"/>
      <w:r w:rsidRPr="00D47DC2">
        <w:rPr>
          <w:b/>
          <w:i/>
          <w:sz w:val="22"/>
          <w:szCs w:val="22"/>
          <w:lang w:eastAsia="en-US"/>
        </w:rPr>
        <w:t xml:space="preserve">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6AAC30D6" w14:textId="77777777" w:rsidR="00D32D8C" w:rsidRPr="00D47DC2" w:rsidRDefault="00D32D8C" w:rsidP="004822FB">
      <w:pPr>
        <w:spacing w:after="0"/>
        <w:ind w:firstLine="567"/>
        <w:jc w:val="both"/>
        <w:rPr>
          <w:b/>
          <w:sz w:val="22"/>
          <w:szCs w:val="22"/>
        </w:rPr>
      </w:pPr>
    </w:p>
    <w:p w14:paraId="6ADA83AA" w14:textId="77777777" w:rsidR="00D32D8C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</w:t>
      </w:r>
      <w:r w:rsidR="00D32D8C" w:rsidRPr="00D47DC2">
        <w:rPr>
          <w:b/>
          <w:sz w:val="22"/>
          <w:szCs w:val="22"/>
        </w:rPr>
        <w:t>. Основания к недопуску участника закупки к участию в закупке и(или) отклонению заявки</w:t>
      </w:r>
    </w:p>
    <w:p w14:paraId="5BFA0F9C" w14:textId="77777777" w:rsidR="00D32D8C" w:rsidRPr="00D47DC2" w:rsidRDefault="00D32D8C" w:rsidP="004822FB">
      <w:pPr>
        <w:spacing w:after="0"/>
        <w:ind w:firstLine="567"/>
        <w:jc w:val="both"/>
        <w:rPr>
          <w:b/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Примечание: Для </w:t>
      </w:r>
      <w:r w:rsidR="00F83097" w:rsidRPr="00D47DC2">
        <w:rPr>
          <w:i/>
          <w:sz w:val="22"/>
          <w:szCs w:val="22"/>
        </w:rPr>
        <w:t xml:space="preserve">участников закупки, включенных </w:t>
      </w:r>
      <w:r w:rsidRPr="00D47DC2">
        <w:rPr>
          <w:i/>
          <w:sz w:val="22"/>
          <w:szCs w:val="22"/>
        </w:rPr>
        <w:t xml:space="preserve">АО «Аэропорт Сургут» в реестр аккредитованных поставщиков, размещенный на сайте Заказчика </w:t>
      </w:r>
      <w:hyperlink r:id="rId28" w:history="1">
        <w:r w:rsidRPr="00D47DC2">
          <w:rPr>
            <w:i/>
            <w:sz w:val="22"/>
            <w:szCs w:val="22"/>
          </w:rPr>
          <w:t>www.airport-surgut.ru</w:t>
        </w:r>
      </w:hyperlink>
      <w:r w:rsidRPr="00D47DC2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D47DC2">
        <w:rPr>
          <w:b/>
          <w:i/>
          <w:sz w:val="22"/>
          <w:szCs w:val="22"/>
        </w:rPr>
        <w:t>«*»</w:t>
      </w:r>
      <w:r w:rsidRPr="00D47DC2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D47DC2">
        <w:rPr>
          <w:i/>
          <w:sz w:val="22"/>
          <w:szCs w:val="22"/>
        </w:rPr>
        <w:t>Извещением</w:t>
      </w:r>
      <w:r w:rsidRPr="00D47DC2">
        <w:rPr>
          <w:i/>
          <w:sz w:val="22"/>
          <w:szCs w:val="22"/>
        </w:rPr>
        <w:t xml:space="preserve"> о закупке</w:t>
      </w:r>
      <w:r w:rsidRPr="00D47DC2">
        <w:rPr>
          <w:b/>
          <w:i/>
          <w:sz w:val="22"/>
          <w:szCs w:val="22"/>
        </w:rPr>
        <w:t>.</w:t>
      </w:r>
    </w:p>
    <w:p w14:paraId="2335C172" w14:textId="77777777" w:rsidR="00D32D8C" w:rsidRPr="00D47DC2" w:rsidRDefault="008C4F1B" w:rsidP="004822FB">
      <w:pPr>
        <w:spacing w:after="0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</w:t>
      </w:r>
      <w:r w:rsidR="00D32D8C" w:rsidRPr="00D47DC2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D47DC2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D47DC2">
        <w:rPr>
          <w:b/>
          <w:sz w:val="22"/>
          <w:szCs w:val="22"/>
        </w:rPr>
        <w:t>:</w:t>
      </w:r>
    </w:p>
    <w:p w14:paraId="604AE9DC" w14:textId="77777777" w:rsidR="00D32D8C" w:rsidRPr="00D47DC2" w:rsidRDefault="008C4F1B" w:rsidP="004822FB">
      <w:pPr>
        <w:spacing w:after="0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1.6.1.1.</w:t>
      </w:r>
      <w:r w:rsidR="00D32D8C" w:rsidRPr="00D47DC2">
        <w:rPr>
          <w:b/>
          <w:sz w:val="22"/>
          <w:szCs w:val="22"/>
        </w:rPr>
        <w:t xml:space="preserve">  Непредоставления документов:</w:t>
      </w:r>
    </w:p>
    <w:p w14:paraId="34FA86A6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1. Заявки с приложениями.</w:t>
      </w:r>
    </w:p>
    <w:p w14:paraId="0A0C4D19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</w:t>
      </w:r>
      <w:r w:rsidRPr="00D47DC2">
        <w:rPr>
          <w:sz w:val="22"/>
          <w:szCs w:val="22"/>
        </w:rPr>
        <w:lastRenderedPageBreak/>
        <w:t>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14F673CE" w14:textId="66B7A7A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</w:t>
      </w:r>
      <w:r w:rsidR="004A1C2F" w:rsidRPr="00D47DC2">
        <w:rPr>
          <w:sz w:val="22"/>
          <w:szCs w:val="22"/>
        </w:rPr>
        <w:t>лиц) *</w:t>
      </w:r>
      <w:r w:rsidRPr="00D47DC2">
        <w:rPr>
          <w:sz w:val="22"/>
          <w:szCs w:val="22"/>
        </w:rPr>
        <w:t>.</w:t>
      </w:r>
    </w:p>
    <w:p w14:paraId="4DC55065" w14:textId="21E26AF6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</w:t>
      </w:r>
      <w:r w:rsidR="004A1C2F" w:rsidRPr="00D47DC2">
        <w:rPr>
          <w:sz w:val="22"/>
          <w:szCs w:val="22"/>
        </w:rPr>
        <w:t>доверенности) *</w:t>
      </w:r>
      <w:r w:rsidRPr="00D47DC2">
        <w:rPr>
          <w:sz w:val="22"/>
          <w:szCs w:val="22"/>
        </w:rPr>
        <w:t xml:space="preserve">.  </w:t>
      </w:r>
    </w:p>
    <w:p w14:paraId="25AA1320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08AC83B3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D47DC2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D47DC2">
        <w:rPr>
          <w:sz w:val="22"/>
          <w:szCs w:val="22"/>
        </w:rPr>
        <w:t>*</w:t>
      </w:r>
      <w:r w:rsidRPr="00D47DC2">
        <w:rPr>
          <w:rFonts w:eastAsia="Calibri"/>
          <w:sz w:val="22"/>
          <w:szCs w:val="22"/>
        </w:rPr>
        <w:t>.</w:t>
      </w:r>
    </w:p>
    <w:p w14:paraId="5D453208" w14:textId="7878CEC2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7. Копии документов, удостоверяющих личность (для физических </w:t>
      </w:r>
      <w:r w:rsidR="004A1C2F" w:rsidRPr="00D47DC2">
        <w:rPr>
          <w:sz w:val="22"/>
          <w:szCs w:val="22"/>
        </w:rPr>
        <w:t>лиц) *</w:t>
      </w:r>
      <w:r w:rsidRPr="00D47DC2">
        <w:rPr>
          <w:sz w:val="22"/>
          <w:szCs w:val="22"/>
        </w:rPr>
        <w:t xml:space="preserve">. </w:t>
      </w:r>
    </w:p>
    <w:p w14:paraId="429D4C1A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8. Согласие участника – </w:t>
      </w:r>
      <w:r w:rsidRPr="00D47DC2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277D4A34" w14:textId="2E480CC6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9. Копия р</w:t>
      </w:r>
      <w:r w:rsidRPr="00D47DC2">
        <w:rPr>
          <w:sz w:val="22"/>
          <w:szCs w:val="22"/>
        </w:rPr>
        <w:t xml:space="preserve">ешения об одобрении крупной </w:t>
      </w:r>
      <w:r w:rsidR="004A1C2F" w:rsidRPr="00D47DC2">
        <w:rPr>
          <w:sz w:val="22"/>
          <w:szCs w:val="22"/>
        </w:rPr>
        <w:t>сделки в случае, если</w:t>
      </w:r>
      <w:r w:rsidRPr="00D47DC2">
        <w:rPr>
          <w:sz w:val="22"/>
          <w:szCs w:val="22"/>
        </w:rPr>
        <w:t xml:space="preserve">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0C946EAE" w14:textId="77777777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3566CF1F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bCs/>
          <w:sz w:val="22"/>
          <w:szCs w:val="22"/>
        </w:rPr>
        <w:t xml:space="preserve">11. </w:t>
      </w:r>
      <w:r w:rsidRPr="00D47DC2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44249DCC" w14:textId="77777777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sz w:val="22"/>
          <w:szCs w:val="22"/>
        </w:rPr>
        <w:t>12. Уведомление о присвоении кодов статистики*.</w:t>
      </w:r>
    </w:p>
    <w:p w14:paraId="4BC6642A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Cs/>
          <w:sz w:val="22"/>
          <w:szCs w:val="22"/>
        </w:rPr>
        <w:t>13. Копии с</w:t>
      </w:r>
      <w:r w:rsidRPr="00D47DC2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14FD7CEC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5BAE1F28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15. Иные документы, предусмотренных Извещением о закупке.</w:t>
      </w:r>
    </w:p>
    <w:p w14:paraId="41EE2EED" w14:textId="61C88776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2.6.1.2.</w:t>
      </w:r>
      <w:r w:rsidR="009B370B" w:rsidRPr="00D47DC2">
        <w:rPr>
          <w:rFonts w:eastAsia="Calibri"/>
          <w:sz w:val="22"/>
          <w:szCs w:val="22"/>
        </w:rPr>
        <w:t xml:space="preserve"> </w:t>
      </w:r>
      <w:r w:rsidRPr="00D47DC2">
        <w:rPr>
          <w:rFonts w:eastAsia="Calibri"/>
          <w:sz w:val="22"/>
          <w:szCs w:val="22"/>
        </w:rPr>
        <w:t>Несоответствия участника закупки требованиям к участникам, установленным Извещением о закупке.</w:t>
      </w:r>
    </w:p>
    <w:p w14:paraId="698B1B6D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 w:rsidRPr="00D47DC2">
        <w:rPr>
          <w:rFonts w:eastAsia="Calibri"/>
          <w:sz w:val="22"/>
          <w:szCs w:val="22"/>
        </w:rPr>
        <w:lastRenderedPageBreak/>
        <w:t>2.6.1.3. Несоответствия заявки требованиям к заявкам, установленным Положением о закупках и настоящим Извещением о закупке</w:t>
      </w:r>
    </w:p>
    <w:p w14:paraId="18A822EE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D47DC2">
        <w:rPr>
          <w:sz w:val="22"/>
          <w:szCs w:val="22"/>
        </w:rPr>
        <w:t>или о товарах, работах, услугах</w:t>
      </w:r>
      <w:r w:rsidRPr="00D47DC2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0550C162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2.6.1.5. </w:t>
      </w:r>
      <w:r w:rsidRPr="00D47DC2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06177391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4CB94689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7AD3CCD5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2.6.1.8. </w:t>
      </w:r>
      <w:r w:rsidRPr="00D47DC2">
        <w:rPr>
          <w:rFonts w:eastAsia="Calibri"/>
          <w:b/>
          <w:sz w:val="22"/>
          <w:szCs w:val="22"/>
        </w:rPr>
        <w:t>Несоответствия предлагаемых товаров, работ, услуг требованиям Извещения о закупке и</w:t>
      </w:r>
      <w:r w:rsidR="00772E87" w:rsidRPr="00D47DC2">
        <w:rPr>
          <w:rFonts w:eastAsia="Calibri"/>
          <w:b/>
          <w:sz w:val="22"/>
          <w:szCs w:val="22"/>
        </w:rPr>
        <w:t xml:space="preserve"> </w:t>
      </w:r>
      <w:r w:rsidRPr="00D47DC2">
        <w:rPr>
          <w:rFonts w:eastAsia="Calibri"/>
          <w:b/>
          <w:sz w:val="22"/>
          <w:szCs w:val="22"/>
        </w:rPr>
        <w:t xml:space="preserve">(или) </w:t>
      </w:r>
      <w:r w:rsidRPr="00D47DC2">
        <w:rPr>
          <w:b/>
          <w:sz w:val="22"/>
          <w:szCs w:val="22"/>
        </w:rPr>
        <w:t>Техническому заданию Заказчика</w:t>
      </w:r>
      <w:r w:rsidRPr="00D47DC2">
        <w:rPr>
          <w:rFonts w:eastAsia="Calibri"/>
          <w:b/>
          <w:sz w:val="22"/>
          <w:szCs w:val="22"/>
        </w:rPr>
        <w:t>.</w:t>
      </w:r>
    </w:p>
    <w:p w14:paraId="2A660A21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14:paraId="279F6C7B" w14:textId="77777777" w:rsidR="00381C70" w:rsidRPr="00D47DC2" w:rsidRDefault="00381C70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2A117204" w14:textId="77777777" w:rsidR="00381C70" w:rsidRPr="00D47DC2" w:rsidRDefault="00381C70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7A4FDA4B" w14:textId="77777777" w:rsidR="00D32D8C" w:rsidRPr="00D47DC2" w:rsidRDefault="00D32D8C" w:rsidP="00D2489E">
      <w:pPr>
        <w:tabs>
          <w:tab w:val="left" w:pos="0"/>
        </w:tabs>
        <w:spacing w:after="0"/>
        <w:jc w:val="both"/>
        <w:rPr>
          <w:b/>
          <w:iCs/>
          <w:sz w:val="22"/>
          <w:szCs w:val="22"/>
          <w:lang w:eastAsia="en-US"/>
        </w:rPr>
      </w:pPr>
    </w:p>
    <w:p w14:paraId="64765D17" w14:textId="77777777" w:rsidR="00D32D8C" w:rsidRPr="00D47DC2" w:rsidRDefault="008C4F1B" w:rsidP="004822FB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D47DC2">
        <w:rPr>
          <w:b/>
          <w:iCs/>
          <w:sz w:val="22"/>
          <w:szCs w:val="22"/>
          <w:lang w:eastAsia="en-US"/>
        </w:rPr>
        <w:t>1.7</w:t>
      </w:r>
      <w:r w:rsidR="00D32D8C" w:rsidRPr="00D47DC2">
        <w:rPr>
          <w:b/>
          <w:iCs/>
          <w:sz w:val="22"/>
          <w:szCs w:val="22"/>
          <w:lang w:eastAsia="en-US"/>
        </w:rPr>
        <w:t>. Порядок</w:t>
      </w:r>
      <w:r w:rsidR="00D32D8C" w:rsidRPr="00D47DC2">
        <w:rPr>
          <w:sz w:val="22"/>
          <w:szCs w:val="22"/>
          <w:lang w:eastAsia="en-US"/>
        </w:rPr>
        <w:t xml:space="preserve"> </w:t>
      </w:r>
      <w:r w:rsidR="00D32D8C" w:rsidRPr="00D47DC2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2BDE2049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14:paraId="03895DB3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D47DC2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14:paraId="47DC52F3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14:paraId="6A671395" w14:textId="77777777" w:rsidR="008C4F1B" w:rsidRPr="00D47DC2" w:rsidRDefault="008C4F1B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0F673D22" w14:textId="77777777" w:rsidR="008C4F1B" w:rsidRPr="00D47DC2" w:rsidRDefault="008C4F1B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14:paraId="06A0FA73" w14:textId="77777777" w:rsidR="008C4F1B" w:rsidRPr="00D47DC2" w:rsidRDefault="008C4F1B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14:paraId="68B4D0FC" w14:textId="77777777" w:rsidR="00D32D8C" w:rsidRPr="00D47DC2" w:rsidRDefault="00D32D8C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BC25120" w14:textId="77777777" w:rsidR="008C4F1B" w:rsidRPr="00D47DC2" w:rsidRDefault="008C4F1B" w:rsidP="004822FB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1.8. Признание конкурентной закупки несостоявшейся</w:t>
      </w:r>
    </w:p>
    <w:p w14:paraId="68AF22F2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21DC948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63AC720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37F5E66D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6F95A83B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5B63C7F5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1DFAEAD5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lastRenderedPageBreak/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14:paraId="3E0FA54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79445B99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4E7AEF5F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5D3DF3D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14:paraId="2CC06143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6B601F3A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- об отказе от конкурентной закупки.</w:t>
      </w:r>
    </w:p>
    <w:p w14:paraId="619AF6BE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10F8CED6" w14:textId="77777777" w:rsidR="008C4F1B" w:rsidRPr="00D47DC2" w:rsidRDefault="008C4F1B" w:rsidP="004822FB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1.9. Порядок и срок подписания договора, его изменения, исполнения и расторжения</w:t>
      </w:r>
    </w:p>
    <w:p w14:paraId="3423AC3A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D47DC2">
        <w:rPr>
          <w:rFonts w:eastAsiaTheme="minorHAnsi"/>
          <w:b/>
          <w:sz w:val="22"/>
          <w:szCs w:val="22"/>
        </w:rPr>
        <w:t>10 (десять) дней</w:t>
      </w:r>
      <w:r w:rsidRPr="00D47DC2">
        <w:rPr>
          <w:rFonts w:eastAsiaTheme="minorHAnsi"/>
          <w:sz w:val="22"/>
          <w:szCs w:val="22"/>
        </w:rPr>
        <w:t xml:space="preserve"> и не позднее чем через </w:t>
      </w:r>
      <w:r w:rsidRPr="00D47DC2">
        <w:rPr>
          <w:rFonts w:eastAsiaTheme="minorHAnsi"/>
          <w:b/>
          <w:sz w:val="22"/>
          <w:szCs w:val="22"/>
        </w:rPr>
        <w:t>20 (двадцать) дней</w:t>
      </w:r>
      <w:r w:rsidRPr="00D47DC2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D47DC2">
        <w:rPr>
          <w:rFonts w:eastAsiaTheme="minorHAnsi"/>
          <w:b/>
          <w:sz w:val="22"/>
          <w:szCs w:val="22"/>
        </w:rPr>
        <w:t>5 (пять) дней</w:t>
      </w:r>
      <w:r w:rsidRPr="00D47DC2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579307A8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D47DC2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3E99A906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14:paraId="27F621B9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14:paraId="2878882E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30D1B9D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18E913C7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40A8868B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 случае получения </w:t>
      </w:r>
      <w:r w:rsidR="008C3F68" w:rsidRPr="00D47DC2">
        <w:rPr>
          <w:rFonts w:ascii="Times New Roman" w:hAnsi="Times New Roman"/>
          <w:szCs w:val="22"/>
        </w:rPr>
        <w:t>АО «Аэропорт Сургут» отказа от З</w:t>
      </w:r>
      <w:r w:rsidRPr="00D47DC2">
        <w:rPr>
          <w:rFonts w:ascii="Times New Roman" w:hAnsi="Times New Roman"/>
          <w:szCs w:val="22"/>
        </w:rPr>
        <w:t>аказчика, в интересах которого производилась закупка товаров (работ, услуг);</w:t>
      </w:r>
    </w:p>
    <w:p w14:paraId="1C3E66C1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20F8AEF1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14:paraId="7F5C0932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случае, если договор не заключен с победителем закупки в срок, установленный Положением о закупках, Извещением о закупке;</w:t>
      </w:r>
    </w:p>
    <w:p w14:paraId="08D9C578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lastRenderedPageBreak/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25793B47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14:paraId="36E3CC7D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5C28AC01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D47DC2">
        <w:rPr>
          <w:sz w:val="22"/>
          <w:szCs w:val="22"/>
          <w:lang w:eastAsia="en-US"/>
        </w:rPr>
        <w:t xml:space="preserve">размещается в </w:t>
      </w:r>
      <w:r w:rsidRPr="00D47DC2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D47DC2">
        <w:rPr>
          <w:rFonts w:eastAsia="Calibri"/>
          <w:b/>
          <w:sz w:val="22"/>
          <w:szCs w:val="22"/>
          <w:lang w:eastAsia="en-US"/>
        </w:rPr>
        <w:t>3 (три) дня</w:t>
      </w:r>
      <w:r w:rsidRPr="00D47DC2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D47DC2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1F5B7EFA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142303C8" w14:textId="59F559F3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Допускается также отказ от заключения договора по соглашению </w:t>
      </w:r>
      <w:r w:rsidR="00014AC6" w:rsidRPr="00D47DC2">
        <w:rPr>
          <w:sz w:val="22"/>
          <w:szCs w:val="22"/>
          <w:lang w:eastAsia="en-US"/>
        </w:rPr>
        <w:t>С</w:t>
      </w:r>
      <w:r w:rsidRPr="00D47DC2">
        <w:rPr>
          <w:sz w:val="22"/>
          <w:szCs w:val="22"/>
          <w:lang w:eastAsia="en-US"/>
        </w:rPr>
        <w:t>торон.</w:t>
      </w:r>
    </w:p>
    <w:p w14:paraId="1E54C3A9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34E2E01E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7EBCC1CD" w14:textId="77777777" w:rsidR="00381C70" w:rsidRPr="00D47DC2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D47DC2">
        <w:rPr>
          <w:b/>
          <w:sz w:val="22"/>
          <w:szCs w:val="22"/>
          <w:lang w:eastAsia="en-US"/>
        </w:rPr>
        <w:t>в течение 10 (десяти) календарных дней</w:t>
      </w:r>
      <w:r w:rsidRPr="00D47DC2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2A63CCAF" w14:textId="77777777" w:rsidR="00381C70" w:rsidRPr="00D47DC2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51B02F1D" w14:textId="77777777" w:rsidR="00381C70" w:rsidRPr="00D47DC2" w:rsidRDefault="00381C70" w:rsidP="004822FB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6F0C47B2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14:paraId="4527618A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14:paraId="12D5B7F0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14:paraId="2BFE2CA2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14:paraId="51031067" w14:textId="77777777" w:rsidR="00381C70" w:rsidRPr="00D47DC2" w:rsidRDefault="00381C70" w:rsidP="004822FB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r w:rsidRPr="00D47DC2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7D99192E" w14:textId="77777777" w:rsidR="00381C70" w:rsidRPr="00D47DC2" w:rsidRDefault="00381C70" w:rsidP="004822FB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Сведения об участнике закупки, уклоняющемся от заключения договора, либо </w:t>
      </w:r>
      <w:proofErr w:type="gramStart"/>
      <w:r w:rsidRPr="00D47DC2">
        <w:rPr>
          <w:sz w:val="22"/>
          <w:szCs w:val="22"/>
          <w:lang w:eastAsia="en-US"/>
        </w:rPr>
        <w:t>договор</w:t>
      </w:r>
      <w:proofErr w:type="gramEnd"/>
      <w:r w:rsidRPr="00D47DC2">
        <w:rPr>
          <w:sz w:val="22"/>
          <w:szCs w:val="22"/>
          <w:lang w:eastAsia="en-US"/>
        </w:rPr>
        <w:t xml:space="preserve">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7567EAC6" w14:textId="77777777" w:rsidR="00381C70" w:rsidRPr="00D47DC2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2EA6B1E1" w14:textId="77777777" w:rsidR="00381C70" w:rsidRPr="00D47DC2" w:rsidRDefault="00381C70" w:rsidP="00882AF7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14:paraId="4C02D9A2" w14:textId="77777777" w:rsidR="00381C70" w:rsidRPr="00D47DC2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Заказ</w:t>
      </w:r>
      <w:r w:rsidR="0089172D" w:rsidRPr="00D47DC2">
        <w:rPr>
          <w:sz w:val="22"/>
          <w:szCs w:val="22"/>
        </w:rPr>
        <w:t xml:space="preserve">чик определяет, что все условия, установленные </w:t>
      </w:r>
      <w:r w:rsidRPr="00D47DC2">
        <w:rPr>
          <w:sz w:val="22"/>
          <w:szCs w:val="22"/>
        </w:rPr>
        <w:t>настоящ</w:t>
      </w:r>
      <w:r w:rsidR="00B92493" w:rsidRPr="00D47DC2">
        <w:rPr>
          <w:sz w:val="22"/>
          <w:szCs w:val="22"/>
        </w:rPr>
        <w:t>им</w:t>
      </w:r>
      <w:r w:rsidRPr="00D47DC2">
        <w:rPr>
          <w:sz w:val="22"/>
          <w:szCs w:val="22"/>
        </w:rPr>
        <w:t xml:space="preserve"> </w:t>
      </w:r>
      <w:r w:rsidR="00B92493" w:rsidRPr="00D47DC2">
        <w:rPr>
          <w:sz w:val="22"/>
          <w:szCs w:val="22"/>
        </w:rPr>
        <w:t>Извещением</w:t>
      </w:r>
      <w:r w:rsidRPr="00D47DC2">
        <w:rPr>
          <w:sz w:val="22"/>
          <w:szCs w:val="22"/>
        </w:rPr>
        <w:t xml:space="preserve"> (в том чисел условия Технического 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0D2123AA" w14:textId="77777777" w:rsidR="008C4F1B" w:rsidRPr="00D47DC2" w:rsidRDefault="008C4F1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</w:pPr>
    </w:p>
    <w:p w14:paraId="066958DE" w14:textId="62FE101D" w:rsidR="009B370B" w:rsidRPr="00D47DC2" w:rsidRDefault="009B370B" w:rsidP="009B370B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  <w:bookmarkStart w:id="1" w:name="_Hlk188443541"/>
      <w:r w:rsidRPr="00D47DC2">
        <w:rPr>
          <w:b/>
          <w:sz w:val="22"/>
          <w:szCs w:val="22"/>
        </w:rPr>
        <w:lastRenderedPageBreak/>
        <w:t>1.10. 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</w:p>
    <w:p w14:paraId="1282F705" w14:textId="77777777" w:rsidR="009B370B" w:rsidRPr="00D47DC2" w:rsidRDefault="009B370B" w:rsidP="009B370B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</w:p>
    <w:p w14:paraId="454B4166" w14:textId="77777777" w:rsidR="009B370B" w:rsidRPr="00D47DC2" w:rsidRDefault="009B370B" w:rsidP="009B370B">
      <w:pPr>
        <w:pStyle w:val="af4"/>
        <w:tabs>
          <w:tab w:val="left" w:pos="0"/>
        </w:tabs>
        <w:spacing w:before="0"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В соответствии с принятым Правительством Российской Федерации Постановлением от 23 декабря 2024 г. №1875 часть 3 статьи 3.1-4, могут быть установлены: </w:t>
      </w:r>
    </w:p>
    <w:p w14:paraId="7318C3F0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лицами; </w:t>
      </w:r>
    </w:p>
    <w:p w14:paraId="1821BEE2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происхождения; </w:t>
      </w:r>
    </w:p>
    <w:p w14:paraId="61A49EC5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в)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лицами.</w:t>
      </w:r>
    </w:p>
    <w:bookmarkEnd w:id="1"/>
    <w:p w14:paraId="036BCE07" w14:textId="77777777" w:rsidR="009B370B" w:rsidRPr="00D47DC2" w:rsidRDefault="009B370B" w:rsidP="009B370B">
      <w:pPr>
        <w:widowControl w:val="0"/>
        <w:shd w:val="clear" w:color="auto" w:fill="FFFFFF"/>
        <w:spacing w:after="0"/>
        <w:jc w:val="center"/>
        <w:rPr>
          <w:b/>
          <w:sz w:val="22"/>
          <w:szCs w:val="22"/>
        </w:rPr>
      </w:pPr>
    </w:p>
    <w:p w14:paraId="2463EDFA" w14:textId="6501B246" w:rsidR="009B370B" w:rsidRPr="00D47DC2" w:rsidRDefault="009B370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  <w:sectPr w:rsidR="009B370B" w:rsidRPr="00D47DC2" w:rsidSect="004822FB">
          <w:footerReference w:type="even" r:id="rId29"/>
          <w:footerReference w:type="default" r:id="rId30"/>
          <w:headerReference w:type="first" r:id="rId31"/>
          <w:pgSz w:w="11906" w:h="16838" w:code="9"/>
          <w:pgMar w:top="851" w:right="991" w:bottom="851" w:left="1134" w:header="0" w:footer="91" w:gutter="0"/>
          <w:cols w:space="708"/>
          <w:titlePg/>
          <w:docGrid w:linePitch="360"/>
        </w:sectPr>
      </w:pPr>
    </w:p>
    <w:p w14:paraId="28AD464C" w14:textId="77777777" w:rsidR="00BF35FC" w:rsidRPr="00D47DC2" w:rsidRDefault="00BF35FC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lastRenderedPageBreak/>
        <w:t>РАЗДЕЛ 2. ТЕХНИЧЕСКОЕ ЗАДАНИЕ</w:t>
      </w:r>
    </w:p>
    <w:p w14:paraId="1A6E871C" w14:textId="77777777" w:rsidR="00BF35FC" w:rsidRPr="00D47DC2" w:rsidRDefault="00BF35FC" w:rsidP="00BF35FC">
      <w:pPr>
        <w:widowControl w:val="0"/>
        <w:shd w:val="clear" w:color="auto" w:fill="FFFFFF"/>
        <w:spacing w:after="0"/>
        <w:ind w:firstLine="567"/>
        <w:jc w:val="both"/>
        <w:rPr>
          <w:b/>
          <w:sz w:val="22"/>
          <w:szCs w:val="22"/>
        </w:rPr>
      </w:pPr>
    </w:p>
    <w:p w14:paraId="6AF6707E" w14:textId="3C8FD731" w:rsidR="00682CF9" w:rsidRPr="00AE1C9D" w:rsidRDefault="00682CF9" w:rsidP="0069118E">
      <w:pPr>
        <w:spacing w:after="0"/>
        <w:ind w:left="176"/>
        <w:jc w:val="center"/>
        <w:rPr>
          <w:b/>
          <w:sz w:val="22"/>
          <w:szCs w:val="22"/>
        </w:rPr>
      </w:pPr>
      <w:r w:rsidRPr="00AE1C9D">
        <w:rPr>
          <w:b/>
          <w:sz w:val="23"/>
          <w:szCs w:val="23"/>
        </w:rPr>
        <w:t xml:space="preserve">на </w:t>
      </w:r>
      <w:r w:rsidRPr="00AE1C9D">
        <w:rPr>
          <w:b/>
          <w:sz w:val="22"/>
          <w:szCs w:val="22"/>
        </w:rPr>
        <w:t xml:space="preserve">приобретение по договору поставки </w:t>
      </w:r>
      <w:bookmarkStart w:id="2" w:name="_Hlk196463916"/>
      <w:r w:rsidRPr="00AE1C9D">
        <w:rPr>
          <w:b/>
          <w:sz w:val="22"/>
          <w:szCs w:val="22"/>
        </w:rPr>
        <w:t>портативных детекторов обнаружения следов и паров взрывчатых веществ</w:t>
      </w:r>
      <w:r w:rsidR="0069118E">
        <w:rPr>
          <w:b/>
          <w:sz w:val="22"/>
          <w:szCs w:val="22"/>
        </w:rPr>
        <w:t xml:space="preserve"> </w:t>
      </w:r>
      <w:r w:rsidR="0069118E" w:rsidRPr="00AE1C9D">
        <w:rPr>
          <w:b/>
          <w:sz w:val="22"/>
          <w:szCs w:val="22"/>
        </w:rPr>
        <w:t>«М-ИОН» (или эквивалент)</w:t>
      </w:r>
      <w:r w:rsidRPr="00AE1C9D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в количестве 2 штук,</w:t>
      </w:r>
      <w:r w:rsidRPr="00AE1C9D">
        <w:rPr>
          <w:b/>
          <w:sz w:val="22"/>
          <w:szCs w:val="22"/>
        </w:rPr>
        <w:t xml:space="preserve"> новых, не бывших в эксплуатации, не ранее 202</w:t>
      </w:r>
      <w:r>
        <w:rPr>
          <w:b/>
          <w:sz w:val="22"/>
          <w:szCs w:val="22"/>
        </w:rPr>
        <w:t>5</w:t>
      </w:r>
      <w:r w:rsidRPr="00AE1C9D">
        <w:rPr>
          <w:b/>
          <w:sz w:val="22"/>
          <w:szCs w:val="22"/>
        </w:rPr>
        <w:t xml:space="preserve"> года выпуска</w:t>
      </w:r>
    </w:p>
    <w:bookmarkEnd w:id="2"/>
    <w:p w14:paraId="0B469008" w14:textId="77777777" w:rsidR="00682CF9" w:rsidRPr="00AE1C9D" w:rsidRDefault="00682CF9" w:rsidP="00682CF9">
      <w:pPr>
        <w:tabs>
          <w:tab w:val="left" w:pos="6795"/>
        </w:tabs>
        <w:spacing w:after="0"/>
        <w:jc w:val="center"/>
        <w:rPr>
          <w:b/>
          <w:sz w:val="22"/>
          <w:szCs w:val="22"/>
        </w:rPr>
      </w:pPr>
    </w:p>
    <w:p w14:paraId="2D1038EE" w14:textId="77777777" w:rsidR="00682CF9" w:rsidRPr="00AE1C9D" w:rsidRDefault="00682CF9" w:rsidP="00682CF9">
      <w:pPr>
        <w:spacing w:after="0"/>
        <w:ind w:firstLine="567"/>
        <w:rPr>
          <w:bCs/>
          <w:sz w:val="22"/>
          <w:szCs w:val="22"/>
        </w:rPr>
      </w:pPr>
      <w:r w:rsidRPr="00AE1C9D">
        <w:rPr>
          <w:sz w:val="22"/>
          <w:szCs w:val="22"/>
        </w:rPr>
        <w:t xml:space="preserve">  </w:t>
      </w:r>
      <w:r w:rsidRPr="00AE1C9D">
        <w:rPr>
          <w:bCs/>
          <w:sz w:val="22"/>
          <w:szCs w:val="22"/>
        </w:rPr>
        <w:t xml:space="preserve">1. Технические характеристики Товара: </w:t>
      </w:r>
    </w:p>
    <w:tbl>
      <w:tblPr>
        <w:tblStyle w:val="affff2"/>
        <w:tblW w:w="10207" w:type="dxa"/>
        <w:tblInd w:w="-176" w:type="dxa"/>
        <w:tblLook w:val="04A0" w:firstRow="1" w:lastRow="0" w:firstColumn="1" w:lastColumn="0" w:noHBand="0" w:noVBand="1"/>
      </w:tblPr>
      <w:tblGrid>
        <w:gridCol w:w="3261"/>
        <w:gridCol w:w="6946"/>
      </w:tblGrid>
      <w:tr w:rsidR="00682CF9" w:rsidRPr="00AE1C9D" w14:paraId="67759F57" w14:textId="77777777" w:rsidTr="008D70DF">
        <w:tc>
          <w:tcPr>
            <w:tcW w:w="3261" w:type="dxa"/>
          </w:tcPr>
          <w:p w14:paraId="6264DAE0" w14:textId="4DC9277B" w:rsidR="00682CF9" w:rsidRPr="00AE1C9D" w:rsidRDefault="00682CF9" w:rsidP="00682CF9">
            <w:pPr>
              <w:spacing w:after="0"/>
              <w:ind w:left="176" w:firstLine="0"/>
              <w:jc w:val="left"/>
              <w:rPr>
                <w:b/>
                <w:sz w:val="22"/>
                <w:szCs w:val="22"/>
              </w:rPr>
            </w:pPr>
            <w:r w:rsidRPr="00AE1C9D">
              <w:rPr>
                <w:b/>
                <w:sz w:val="22"/>
                <w:szCs w:val="22"/>
              </w:rPr>
              <w:t>Портативный детектор обнаружения следов и паров взрывчатых веществ «М-</w:t>
            </w:r>
            <w:r w:rsidR="00817EDB" w:rsidRPr="00AE1C9D">
              <w:rPr>
                <w:b/>
                <w:sz w:val="22"/>
                <w:szCs w:val="22"/>
              </w:rPr>
              <w:t>ИОН» (</w:t>
            </w:r>
            <w:r w:rsidRPr="00AE1C9D">
              <w:rPr>
                <w:b/>
                <w:sz w:val="22"/>
                <w:szCs w:val="22"/>
              </w:rPr>
              <w:t>или эквивалент)</w:t>
            </w:r>
          </w:p>
          <w:p w14:paraId="522DAA1A" w14:textId="5A41B7E2" w:rsidR="00682CF9" w:rsidRPr="00AE1C9D" w:rsidRDefault="00682CF9" w:rsidP="00682CF9">
            <w:pPr>
              <w:spacing w:after="0"/>
              <w:ind w:left="176" w:firstLine="0"/>
              <w:jc w:val="left"/>
              <w:rPr>
                <w:sz w:val="22"/>
                <w:szCs w:val="22"/>
              </w:rPr>
            </w:pPr>
            <w:r w:rsidRPr="00AE1C9D">
              <w:rPr>
                <w:b/>
                <w:sz w:val="22"/>
                <w:szCs w:val="22"/>
              </w:rPr>
              <w:t xml:space="preserve">в количестве </w:t>
            </w:r>
            <w:r w:rsidR="0069118E">
              <w:rPr>
                <w:b/>
                <w:sz w:val="22"/>
                <w:szCs w:val="22"/>
              </w:rPr>
              <w:t>2</w:t>
            </w:r>
            <w:r w:rsidRPr="00AE1C9D">
              <w:rPr>
                <w:b/>
                <w:sz w:val="22"/>
                <w:szCs w:val="22"/>
              </w:rPr>
              <w:t xml:space="preserve"> (</w:t>
            </w:r>
            <w:r w:rsidR="0069118E">
              <w:rPr>
                <w:b/>
                <w:sz w:val="22"/>
                <w:szCs w:val="22"/>
              </w:rPr>
              <w:t>двух)</w:t>
            </w:r>
            <w:r w:rsidRPr="00AE1C9D">
              <w:rPr>
                <w:b/>
                <w:sz w:val="22"/>
                <w:szCs w:val="22"/>
              </w:rPr>
              <w:t xml:space="preserve"> штук</w:t>
            </w:r>
          </w:p>
        </w:tc>
        <w:tc>
          <w:tcPr>
            <w:tcW w:w="6946" w:type="dxa"/>
            <w:vAlign w:val="center"/>
          </w:tcPr>
          <w:p w14:paraId="3CE38269" w14:textId="77777777" w:rsidR="00682CF9" w:rsidRPr="00AE1C9D" w:rsidRDefault="00682CF9" w:rsidP="00682CF9">
            <w:pPr>
              <w:autoSpaceDE w:val="0"/>
              <w:spacing w:after="0"/>
              <w:ind w:firstLine="0"/>
              <w:rPr>
                <w:b/>
                <w:sz w:val="22"/>
                <w:szCs w:val="22"/>
              </w:rPr>
            </w:pPr>
            <w:r w:rsidRPr="00AE1C9D">
              <w:rPr>
                <w:b/>
                <w:sz w:val="22"/>
                <w:szCs w:val="22"/>
              </w:rPr>
              <w:t>Портативный детектор (далее по тексту – Обнаружитель) обнаружения следов и паров взрывчатых веществ должен быть предназначен для проверок:</w:t>
            </w:r>
          </w:p>
          <w:p w14:paraId="7F0EBD3F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 ручной клади, брошенных предметов;</w:t>
            </w:r>
          </w:p>
          <w:p w14:paraId="737F288C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 багажа и грузов, перевозимых различными видами транспорта;</w:t>
            </w:r>
          </w:p>
          <w:p w14:paraId="70437D11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 почтовой корреспонденции и бандеролей;</w:t>
            </w:r>
          </w:p>
          <w:p w14:paraId="6821D8E7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 одежды и документов физических лиц;</w:t>
            </w:r>
          </w:p>
          <w:p w14:paraId="758B0D20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 производственных и жилых помещений;</w:t>
            </w:r>
          </w:p>
          <w:p w14:paraId="72838473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 предметов интерьера, автомобилей и пр.;</w:t>
            </w:r>
          </w:p>
          <w:p w14:paraId="3A7D2B7C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 на наличие следовых количеств взрывчатых веществ и их паров путем отбора частиц и/или забора проб воздуха с последующим их анализом при оперативном обследовании различных объектов.</w:t>
            </w:r>
          </w:p>
          <w:p w14:paraId="6EFA09B0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Пороговая чувствительность к ТНТ при 20°C</w:t>
            </w:r>
          </w:p>
          <w:p w14:paraId="09529662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ins w:id="3" w:author="Ivan Ivanov" w:date="2020-05-20T15:56:00Z"/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10</w:t>
            </w:r>
            <w:r w:rsidRPr="00AE1C9D">
              <w:rPr>
                <w:sz w:val="22"/>
                <w:szCs w:val="22"/>
                <w:vertAlign w:val="superscript"/>
              </w:rPr>
              <w:t>-14</w:t>
            </w:r>
            <w:r w:rsidRPr="00AE1C9D">
              <w:rPr>
                <w:sz w:val="22"/>
                <w:szCs w:val="22"/>
              </w:rPr>
              <w:t xml:space="preserve"> г/см</w:t>
            </w:r>
            <w:r w:rsidRPr="00AE1C9D">
              <w:rPr>
                <w:sz w:val="22"/>
                <w:szCs w:val="22"/>
                <w:vertAlign w:val="superscript"/>
              </w:rPr>
              <w:t>3</w:t>
            </w:r>
            <w:r w:rsidRPr="00AE1C9D">
              <w:rPr>
                <w:sz w:val="22"/>
                <w:szCs w:val="22"/>
              </w:rPr>
              <w:t xml:space="preserve"> (1ppt) -   в режиме анализа паров</w:t>
            </w:r>
          </w:p>
          <w:p w14:paraId="405FE161" w14:textId="38FC880E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10 </w:t>
            </w:r>
            <w:proofErr w:type="spellStart"/>
            <w:r w:rsidRPr="00AE1C9D">
              <w:rPr>
                <w:sz w:val="22"/>
                <w:szCs w:val="22"/>
              </w:rPr>
              <w:t>пг</w:t>
            </w:r>
            <w:proofErr w:type="spellEnd"/>
            <w:r w:rsidRPr="00AE1C9D">
              <w:rPr>
                <w:sz w:val="22"/>
                <w:szCs w:val="22"/>
              </w:rPr>
              <w:t xml:space="preserve"> - в режиме анализа следовых количеств</w:t>
            </w:r>
          </w:p>
          <w:p w14:paraId="39560D6C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Обнаружитель должен обеспечивать обнаружение и идентификацию веществ в паровой фазе: </w:t>
            </w:r>
          </w:p>
          <w:p w14:paraId="354DB124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ТНТ, НГ, АСДТ.</w:t>
            </w:r>
          </w:p>
          <w:p w14:paraId="009181CE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0"/>
              <w:rPr>
                <w:b/>
                <w:sz w:val="22"/>
                <w:szCs w:val="22"/>
              </w:rPr>
            </w:pPr>
            <w:r w:rsidRPr="00AE1C9D">
              <w:rPr>
                <w:b/>
                <w:sz w:val="22"/>
                <w:szCs w:val="22"/>
              </w:rPr>
              <w:t>Обнаружитель должен обеспечивать:</w:t>
            </w:r>
          </w:p>
          <w:p w14:paraId="692D7980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обнаружение и идентификацию веществ в твердой фазе (микрочастицы): </w:t>
            </w:r>
          </w:p>
          <w:p w14:paraId="109B1027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ТНТ, ДНТ, НГ, АСДТ, ТЭН, Гексоген, Тетрил, Пикриновая кислота, ГМТД, Аммиачная селитра, Черный порох, </w:t>
            </w:r>
            <w:proofErr w:type="spellStart"/>
            <w:r w:rsidRPr="00AE1C9D">
              <w:rPr>
                <w:sz w:val="22"/>
                <w:szCs w:val="22"/>
              </w:rPr>
              <w:t>октоген</w:t>
            </w:r>
            <w:proofErr w:type="spellEnd"/>
          </w:p>
          <w:p w14:paraId="27C74F48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Время обнаружения в режиме анализа паров – не более 2 сек</w:t>
            </w:r>
          </w:p>
          <w:p w14:paraId="24394FF4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не менее 49 случаев правильного обнаружения взрывчатых веществ из 50 испытаний;</w:t>
            </w:r>
          </w:p>
          <w:p w14:paraId="45BD1277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не менее 49 случаев правильного </w:t>
            </w:r>
            <w:proofErr w:type="spellStart"/>
            <w:r w:rsidRPr="00AE1C9D">
              <w:rPr>
                <w:sz w:val="22"/>
                <w:szCs w:val="22"/>
              </w:rPr>
              <w:t>идентифицирования</w:t>
            </w:r>
            <w:proofErr w:type="spellEnd"/>
            <w:r w:rsidRPr="00AE1C9D">
              <w:rPr>
                <w:sz w:val="22"/>
                <w:szCs w:val="22"/>
              </w:rPr>
              <w:t xml:space="preserve"> взрывчатых веществ из 50 испытаний;</w:t>
            </w:r>
          </w:p>
          <w:p w14:paraId="017A3C5F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не более 3 случаев ложного обнаружения взрывчатых веществ из 50 испытаний;</w:t>
            </w:r>
          </w:p>
          <w:p w14:paraId="496AB385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не более 3 случаев ложной идентификации взрывчатых веществ из 50 испытаний.</w:t>
            </w:r>
          </w:p>
          <w:p w14:paraId="1D75D933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 время непрерывной работы в автономном режиме (в режиме анализа паров) от одной аккумуляторной батареи должно составлять не менее 2 ч;</w:t>
            </w:r>
          </w:p>
          <w:p w14:paraId="4D1A3D56" w14:textId="77777777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 должна быть предусмотрена звуковая и визуальная (дисплей) индикация о наличии взрывчатых веществ в составе анализируемой пробы.</w:t>
            </w:r>
          </w:p>
          <w:p w14:paraId="02AFF4D9" w14:textId="51ECC3F6" w:rsidR="00682CF9" w:rsidRPr="00AE1C9D" w:rsidRDefault="00682CF9" w:rsidP="00682CF9">
            <w:pPr>
              <w:tabs>
                <w:tab w:val="left" w:pos="709"/>
              </w:tabs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вероятность ложноположительных срабатываний менее 1%;</w:t>
            </w:r>
          </w:p>
          <w:p w14:paraId="3350CBD3" w14:textId="77777777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 возможность сетевого управления обнаружителем и архивацию результатов работы по Internet и </w:t>
            </w:r>
            <w:proofErr w:type="spellStart"/>
            <w:r w:rsidRPr="00AE1C9D">
              <w:rPr>
                <w:sz w:val="22"/>
                <w:szCs w:val="22"/>
              </w:rPr>
              <w:t>Wi</w:t>
            </w:r>
            <w:proofErr w:type="spellEnd"/>
            <w:r w:rsidRPr="00AE1C9D">
              <w:rPr>
                <w:sz w:val="22"/>
                <w:szCs w:val="22"/>
              </w:rPr>
              <w:t>-Fi;</w:t>
            </w:r>
          </w:p>
          <w:p w14:paraId="3DA830D3" w14:textId="77777777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устройство нагрева пробы должно устанавливаться непосредственно на обнаружитель ВВ, электропитание устройства нагрева пробы должно осуществляться от самого обнаружителя (не требуется дополнительный источник питания);</w:t>
            </w:r>
          </w:p>
          <w:p w14:paraId="7865F0F5" w14:textId="77777777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наличие функции автоматической самоочистки;</w:t>
            </w:r>
          </w:p>
          <w:p w14:paraId="79D9CCD4" w14:textId="77777777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возможность экспресс-замены сменных деталей </w:t>
            </w:r>
            <w:proofErr w:type="spellStart"/>
            <w:r w:rsidRPr="00AE1C9D">
              <w:rPr>
                <w:sz w:val="22"/>
                <w:szCs w:val="22"/>
              </w:rPr>
              <w:t>пробоотборного</w:t>
            </w:r>
            <w:proofErr w:type="spellEnd"/>
            <w:r w:rsidRPr="00AE1C9D">
              <w:rPr>
                <w:sz w:val="22"/>
                <w:szCs w:val="22"/>
              </w:rPr>
              <w:t xml:space="preserve"> узла;</w:t>
            </w:r>
          </w:p>
          <w:p w14:paraId="3393DB86" w14:textId="4FC619A3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количество сменных деталей для </w:t>
            </w:r>
            <w:proofErr w:type="spellStart"/>
            <w:r w:rsidRPr="00AE1C9D">
              <w:rPr>
                <w:sz w:val="22"/>
                <w:szCs w:val="22"/>
              </w:rPr>
              <w:t>пробоотборного</w:t>
            </w:r>
            <w:proofErr w:type="spellEnd"/>
            <w:r w:rsidRPr="00AE1C9D">
              <w:rPr>
                <w:sz w:val="22"/>
                <w:szCs w:val="22"/>
              </w:rPr>
              <w:t xml:space="preserve"> узла </w:t>
            </w:r>
            <w:r w:rsidR="00654CF4" w:rsidRPr="00AE1C9D">
              <w:rPr>
                <w:sz w:val="22"/>
                <w:szCs w:val="22"/>
              </w:rPr>
              <w:t>– 2</w:t>
            </w:r>
            <w:r w:rsidRPr="00AE1C9D">
              <w:rPr>
                <w:sz w:val="22"/>
                <w:szCs w:val="22"/>
              </w:rPr>
              <w:t xml:space="preserve"> шт. – сетки входные сменные;</w:t>
            </w:r>
          </w:p>
          <w:p w14:paraId="4A597CEB" w14:textId="77777777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lastRenderedPageBreak/>
              <w:t xml:space="preserve">- не требуется расходных материалов (т.е. осушителя, </w:t>
            </w:r>
            <w:proofErr w:type="spellStart"/>
            <w:r w:rsidRPr="00AE1C9D">
              <w:rPr>
                <w:sz w:val="22"/>
                <w:szCs w:val="22"/>
              </w:rPr>
              <w:t>калибранта</w:t>
            </w:r>
            <w:proofErr w:type="spellEnd"/>
            <w:r w:rsidRPr="00AE1C9D">
              <w:rPr>
                <w:sz w:val="22"/>
                <w:szCs w:val="22"/>
              </w:rPr>
              <w:t xml:space="preserve"> или </w:t>
            </w:r>
            <w:proofErr w:type="spellStart"/>
            <w:r w:rsidRPr="00AE1C9D">
              <w:rPr>
                <w:sz w:val="22"/>
                <w:szCs w:val="22"/>
              </w:rPr>
              <w:t>допанта</w:t>
            </w:r>
            <w:proofErr w:type="spellEnd"/>
            <w:r w:rsidRPr="00AE1C9D">
              <w:rPr>
                <w:sz w:val="22"/>
                <w:szCs w:val="22"/>
              </w:rPr>
              <w:t>);</w:t>
            </w:r>
          </w:p>
          <w:p w14:paraId="661A2A05" w14:textId="77777777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наличие внутренней резервной батареи для обеспечения работоспособности обнаружителя при замене основной батареи;</w:t>
            </w:r>
          </w:p>
          <w:p w14:paraId="14CAFC2D" w14:textId="77777777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отсутствие необходимости ручной калибровки;</w:t>
            </w:r>
          </w:p>
          <w:p w14:paraId="4A391593" w14:textId="77777777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наличие функции проверки работоспособности детектора;</w:t>
            </w:r>
          </w:p>
          <w:p w14:paraId="0AFD9055" w14:textId="77777777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отсутствие источника ионизирующего излучения;</w:t>
            </w:r>
          </w:p>
          <w:p w14:paraId="3C96BDE2" w14:textId="77777777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возможность добавления новых взрывчатых веществ в базу данных;</w:t>
            </w:r>
          </w:p>
          <w:p w14:paraId="7DFF58FF" w14:textId="25E293AA" w:rsidR="00682CF9" w:rsidRPr="00AE1C9D" w:rsidRDefault="00682CF9" w:rsidP="00682CF9">
            <w:pPr>
              <w:pStyle w:val="Style9"/>
              <w:widowControl/>
              <w:tabs>
                <w:tab w:val="left" w:pos="709"/>
                <w:tab w:val="left" w:pos="2835"/>
              </w:tabs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-для подключения к внешнему компьютеру и управления </w:t>
            </w:r>
            <w:r w:rsidR="002F51B7" w:rsidRPr="00AE1C9D">
              <w:rPr>
                <w:sz w:val="22"/>
                <w:szCs w:val="22"/>
              </w:rPr>
              <w:t>всеми функциями</w:t>
            </w:r>
            <w:r w:rsidRPr="00AE1C9D">
              <w:rPr>
                <w:sz w:val="22"/>
                <w:szCs w:val="22"/>
              </w:rPr>
              <w:t xml:space="preserve"> обнаружителя не требуется специальное программное обеспечение;</w:t>
            </w:r>
          </w:p>
          <w:p w14:paraId="48061CEE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-время готовности к работе (для режима анализа паров) не более 60 сек;</w:t>
            </w:r>
          </w:p>
          <w:p w14:paraId="2D90BEB0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взаимодействие с системой сбора результатов технического мониторинга и контроля при получении и передаче информации в указанную систему по локальной сети Internet с использованием стека протоколов семейства TCP/IP;</w:t>
            </w:r>
          </w:p>
          <w:p w14:paraId="24F032D1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 обмен информацией с системой сбора результатов технического мониторинга и контроля с использованием, унифицированных протокола передачи данных и формата метаданных, разработанного на основе XML;</w:t>
            </w:r>
          </w:p>
          <w:p w14:paraId="2DDA3D57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подключение к однофазной электрической сети общего назначения частотой 50 Гц±1 Гц, напряжением от 190 В до 240 В;</w:t>
            </w:r>
          </w:p>
          <w:p w14:paraId="286FFC09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изоляция проводов и кабелей должна быть </w:t>
            </w:r>
            <w:proofErr w:type="spellStart"/>
            <w:r w:rsidRPr="00AE1C9D">
              <w:rPr>
                <w:sz w:val="22"/>
                <w:szCs w:val="22"/>
              </w:rPr>
              <w:t>маловоспламеняемой</w:t>
            </w:r>
            <w:proofErr w:type="spellEnd"/>
            <w:r w:rsidRPr="00AE1C9D">
              <w:rPr>
                <w:sz w:val="22"/>
                <w:szCs w:val="22"/>
              </w:rPr>
              <w:t xml:space="preserve">, </w:t>
            </w:r>
            <w:proofErr w:type="spellStart"/>
            <w:r w:rsidRPr="00AE1C9D">
              <w:rPr>
                <w:sz w:val="22"/>
                <w:szCs w:val="22"/>
              </w:rPr>
              <w:t>малодымной</w:t>
            </w:r>
            <w:proofErr w:type="spellEnd"/>
            <w:r w:rsidRPr="00AE1C9D">
              <w:rPr>
                <w:sz w:val="22"/>
                <w:szCs w:val="22"/>
              </w:rPr>
              <w:t>, нетоксичной;</w:t>
            </w:r>
          </w:p>
          <w:p w14:paraId="6B24BF68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функция удаленного управления прибором через </w:t>
            </w:r>
            <w:r w:rsidRPr="00AE1C9D">
              <w:rPr>
                <w:sz w:val="22"/>
                <w:szCs w:val="22"/>
                <w:lang w:val="en-US"/>
              </w:rPr>
              <w:t>WEB</w:t>
            </w:r>
            <w:r w:rsidRPr="00AE1C9D">
              <w:rPr>
                <w:sz w:val="22"/>
                <w:szCs w:val="22"/>
              </w:rPr>
              <w:t>-приложение;</w:t>
            </w:r>
          </w:p>
          <w:p w14:paraId="7BCFE653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сохранение результатов анализов в память прибора; </w:t>
            </w:r>
          </w:p>
          <w:p w14:paraId="71C3ED91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ins w:id="4" w:author="alex" w:date="2020-05-20T12:25:00Z"/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функция удаленного мониторинга всех приборов, одновременно работающих в одной сети;</w:t>
            </w:r>
          </w:p>
          <w:p w14:paraId="047DD7C7" w14:textId="15965980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bookmarkStart w:id="5" w:name="_Hlk40884863"/>
            <w:r w:rsidRPr="00AE1C9D">
              <w:rPr>
                <w:sz w:val="22"/>
                <w:szCs w:val="22"/>
              </w:rPr>
              <w:t xml:space="preserve">Обнаружитель </w:t>
            </w:r>
            <w:r w:rsidR="002F51B7">
              <w:rPr>
                <w:sz w:val="22"/>
                <w:szCs w:val="22"/>
              </w:rPr>
              <w:t xml:space="preserve">должен </w:t>
            </w:r>
            <w:r w:rsidRPr="00AE1C9D">
              <w:rPr>
                <w:sz w:val="22"/>
                <w:szCs w:val="22"/>
              </w:rPr>
              <w:t>име</w:t>
            </w:r>
            <w:r w:rsidR="002F51B7">
              <w:rPr>
                <w:sz w:val="22"/>
                <w:szCs w:val="22"/>
              </w:rPr>
              <w:t>ть</w:t>
            </w:r>
            <w:r w:rsidRPr="00AE1C9D">
              <w:rPr>
                <w:sz w:val="22"/>
                <w:szCs w:val="22"/>
              </w:rPr>
              <w:t xml:space="preserve"> возможность подключения к сети Internet для передачи телеметрической информации, необходимой для работы системы удаленного мониторинга. </w:t>
            </w:r>
          </w:p>
          <w:p w14:paraId="6ACBA9C2" w14:textId="4B93A0FB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Передача телеметрической информации осуществляется на внешний сервер хранения данных </w:t>
            </w:r>
            <w:proofErr w:type="gramStart"/>
            <w:r w:rsidR="00654CF4" w:rsidRPr="00AE1C9D">
              <w:rPr>
                <w:sz w:val="22"/>
                <w:szCs w:val="22"/>
              </w:rPr>
              <w:t>при помощи</w:t>
            </w:r>
            <w:proofErr w:type="gramEnd"/>
            <w:r w:rsidRPr="00AE1C9D">
              <w:rPr>
                <w:sz w:val="22"/>
                <w:szCs w:val="22"/>
              </w:rPr>
              <w:t xml:space="preserve"> встроенного в детектор </w:t>
            </w:r>
            <w:r w:rsidRPr="00AE1C9D">
              <w:rPr>
                <w:sz w:val="22"/>
                <w:szCs w:val="22"/>
                <w:lang w:val="en-US"/>
              </w:rPr>
              <w:t>Wi</w:t>
            </w:r>
            <w:r w:rsidRPr="00AE1C9D">
              <w:rPr>
                <w:sz w:val="22"/>
                <w:szCs w:val="22"/>
              </w:rPr>
              <w:t>-</w:t>
            </w:r>
            <w:r w:rsidRPr="00AE1C9D">
              <w:rPr>
                <w:sz w:val="22"/>
                <w:szCs w:val="22"/>
                <w:lang w:val="en-US"/>
              </w:rPr>
              <w:t>Fi</w:t>
            </w:r>
            <w:r w:rsidRPr="00AE1C9D">
              <w:rPr>
                <w:sz w:val="22"/>
                <w:szCs w:val="22"/>
              </w:rPr>
              <w:t xml:space="preserve"> модуля или через встроенный в детектор 3</w:t>
            </w:r>
            <w:r w:rsidRPr="00AE1C9D">
              <w:rPr>
                <w:sz w:val="22"/>
                <w:szCs w:val="22"/>
                <w:lang w:val="en-US"/>
              </w:rPr>
              <w:t>G</w:t>
            </w:r>
            <w:r w:rsidRPr="00AE1C9D">
              <w:rPr>
                <w:sz w:val="22"/>
                <w:szCs w:val="22"/>
              </w:rPr>
              <w:t>/4</w:t>
            </w:r>
            <w:r w:rsidRPr="00AE1C9D">
              <w:rPr>
                <w:sz w:val="22"/>
                <w:szCs w:val="22"/>
                <w:lang w:val="en-US"/>
              </w:rPr>
              <w:t>G</w:t>
            </w:r>
            <w:r w:rsidRPr="00AE1C9D">
              <w:rPr>
                <w:sz w:val="22"/>
                <w:szCs w:val="22"/>
              </w:rPr>
              <w:t xml:space="preserve"> мобильный модем (поставляется опционально). Обнаружитель имеет возможность отключения передачи телеметрической информации.</w:t>
            </w:r>
          </w:p>
          <w:p w14:paraId="223C67B9" w14:textId="7B795B62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Подключение пользователя системы удаленного мониторинга к внешнему серверу хранения данных осуществляется по защищенному каналу (</w:t>
            </w:r>
            <w:r w:rsidRPr="00AE1C9D">
              <w:rPr>
                <w:sz w:val="22"/>
                <w:szCs w:val="22"/>
                <w:lang w:val="en-US"/>
              </w:rPr>
              <w:t>HTTPS</w:t>
            </w:r>
            <w:r w:rsidRPr="00AE1C9D">
              <w:rPr>
                <w:sz w:val="22"/>
                <w:szCs w:val="22"/>
              </w:rPr>
              <w:t xml:space="preserve">) с защитой доступа (с использованием индивидуального логина и пароля). При подключении на внешний сервер пользователю при помощи веб-интерфейса предоставляется следующая информация, необходимая для удаленного мониторинга принадлежащих пользователю </w:t>
            </w:r>
            <w:r w:rsidR="002F51B7">
              <w:rPr>
                <w:sz w:val="22"/>
                <w:szCs w:val="22"/>
              </w:rPr>
              <w:t>Обнаружителей</w:t>
            </w:r>
            <w:r w:rsidRPr="00AE1C9D">
              <w:rPr>
                <w:sz w:val="22"/>
                <w:szCs w:val="22"/>
              </w:rPr>
              <w:t xml:space="preserve">: </w:t>
            </w:r>
          </w:p>
          <w:p w14:paraId="0263DB95" w14:textId="77777777" w:rsidR="00682CF9" w:rsidRPr="00AE1C9D" w:rsidRDefault="00682CF9" w:rsidP="00682CF9">
            <w:pPr>
              <w:autoSpaceDE w:val="0"/>
              <w:spacing w:after="0"/>
              <w:ind w:left="34" w:firstLine="283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 статус подключения Обнаружителя в данный момент; </w:t>
            </w:r>
          </w:p>
          <w:p w14:paraId="4BEB9F85" w14:textId="77777777" w:rsidR="00682CF9" w:rsidRPr="00AE1C9D" w:rsidRDefault="00682CF9" w:rsidP="00682CF9">
            <w:pPr>
              <w:autoSpaceDE w:val="0"/>
              <w:spacing w:after="0"/>
              <w:ind w:left="34" w:firstLine="283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 время последнего подключения Обнаружителя;</w:t>
            </w:r>
          </w:p>
          <w:p w14:paraId="29539A98" w14:textId="77777777" w:rsidR="00682CF9" w:rsidRPr="00AE1C9D" w:rsidRDefault="00682CF9" w:rsidP="00682CF9">
            <w:pPr>
              <w:autoSpaceDE w:val="0"/>
              <w:spacing w:after="0"/>
              <w:ind w:left="34" w:firstLine="283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 информацию о режиме, в котором в данном моменте находится Обнаружитель;</w:t>
            </w:r>
          </w:p>
          <w:p w14:paraId="075E8B92" w14:textId="77777777" w:rsidR="00682CF9" w:rsidRPr="00AE1C9D" w:rsidRDefault="00682CF9" w:rsidP="00682CF9">
            <w:pPr>
              <w:autoSpaceDE w:val="0"/>
              <w:spacing w:after="0"/>
              <w:ind w:left="34" w:firstLine="283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обнаружена или нет в данный момент тревога (обнаружение ВВ);</w:t>
            </w:r>
          </w:p>
          <w:p w14:paraId="511D050E" w14:textId="77777777" w:rsidR="00682CF9" w:rsidRPr="00AE1C9D" w:rsidRDefault="00682CF9" w:rsidP="00682CF9">
            <w:pPr>
              <w:autoSpaceDE w:val="0"/>
              <w:spacing w:after="0"/>
              <w:ind w:left="34" w:firstLine="283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если тревога обнаружена, отображение типа тревоги (название ВВ);</w:t>
            </w:r>
          </w:p>
          <w:p w14:paraId="6157B995" w14:textId="77777777" w:rsidR="00682CF9" w:rsidRPr="00AE1C9D" w:rsidRDefault="00682CF9" w:rsidP="00682CF9">
            <w:pPr>
              <w:autoSpaceDE w:val="0"/>
              <w:spacing w:after="0"/>
              <w:ind w:left="34" w:firstLine="283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время последнего детектирования тревоги Обнаружителем;</w:t>
            </w:r>
          </w:p>
          <w:p w14:paraId="7D777E9D" w14:textId="77777777" w:rsidR="00682CF9" w:rsidRPr="00AE1C9D" w:rsidRDefault="00682CF9" w:rsidP="00682CF9">
            <w:pPr>
              <w:autoSpaceDE w:val="0"/>
              <w:spacing w:after="0"/>
              <w:ind w:left="34" w:firstLine="283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логин оператора, который в данный момент работает с прибором:</w:t>
            </w:r>
          </w:p>
          <w:bookmarkEnd w:id="5"/>
          <w:p w14:paraId="6C41460B" w14:textId="77777777" w:rsidR="00682CF9" w:rsidRPr="00AE1C9D" w:rsidRDefault="00682CF9" w:rsidP="00682CF9">
            <w:pPr>
              <w:autoSpaceDE w:val="0"/>
              <w:spacing w:after="0"/>
              <w:ind w:left="34" w:firstLine="283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автоматическое переключение между режимами анализа паров и следов взрывчатых веществ.</w:t>
            </w:r>
          </w:p>
          <w:p w14:paraId="1F28FB53" w14:textId="77777777" w:rsidR="00682CF9" w:rsidRPr="00AE1C9D" w:rsidRDefault="00682CF9" w:rsidP="00682CF9">
            <w:pPr>
              <w:autoSpaceDE w:val="0"/>
              <w:spacing w:after="0"/>
              <w:ind w:left="34" w:firstLine="283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lastRenderedPageBreak/>
              <w:t>- Наличие системы авторизации. Должно быть предусмотрено разграничение прав пользователей на «оператора» и «начальника смены».</w:t>
            </w:r>
          </w:p>
          <w:p w14:paraId="023E6537" w14:textId="77777777" w:rsidR="00682CF9" w:rsidRPr="00AE1C9D" w:rsidRDefault="00682CF9" w:rsidP="00682CF9">
            <w:pPr>
              <w:autoSpaceDE w:val="0"/>
              <w:spacing w:after="0"/>
              <w:ind w:left="34" w:firstLine="283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Наличие системы хранения результатов. Должно сохраняться название тревоги и ее характеристики, время и дата, </w:t>
            </w:r>
            <w:proofErr w:type="spellStart"/>
            <w:r w:rsidRPr="00AE1C9D">
              <w:rPr>
                <w:sz w:val="22"/>
                <w:szCs w:val="22"/>
              </w:rPr>
              <w:t>ионограмма</w:t>
            </w:r>
            <w:proofErr w:type="spellEnd"/>
            <w:r w:rsidRPr="00AE1C9D">
              <w:rPr>
                <w:sz w:val="22"/>
                <w:szCs w:val="22"/>
              </w:rPr>
              <w:t>, имя работавшего оператора.</w:t>
            </w:r>
          </w:p>
          <w:p w14:paraId="2EBD9C17" w14:textId="77777777" w:rsidR="00682CF9" w:rsidRPr="00AE1C9D" w:rsidRDefault="00682CF9" w:rsidP="00682CF9">
            <w:pPr>
              <w:autoSpaceDE w:val="0"/>
              <w:spacing w:after="0"/>
              <w:ind w:left="34" w:firstLine="283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-Наличие тихого режима эксплуатации (отключение звукового оповещения).</w:t>
            </w:r>
          </w:p>
          <w:p w14:paraId="3B19DF2C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b/>
                <w:sz w:val="22"/>
                <w:szCs w:val="22"/>
              </w:rPr>
            </w:pPr>
            <w:r w:rsidRPr="00AE1C9D">
              <w:rPr>
                <w:b/>
                <w:sz w:val="22"/>
                <w:szCs w:val="22"/>
              </w:rPr>
              <w:t>Условия эксплуатации:</w:t>
            </w:r>
          </w:p>
          <w:p w14:paraId="6A936A08" w14:textId="48A70683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-Рабочая температура в диапазоне от -15°C до +55°С</w:t>
            </w:r>
          </w:p>
          <w:p w14:paraId="3457A6F3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-Относительная влажность воздуха не более 80% (при +25º С)</w:t>
            </w:r>
          </w:p>
          <w:p w14:paraId="21AC7D4A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b/>
                <w:sz w:val="22"/>
                <w:szCs w:val="22"/>
              </w:rPr>
            </w:pPr>
            <w:r w:rsidRPr="00AE1C9D">
              <w:rPr>
                <w:b/>
                <w:sz w:val="22"/>
                <w:szCs w:val="22"/>
              </w:rPr>
              <w:t>Питание:</w:t>
            </w:r>
          </w:p>
          <w:p w14:paraId="714F3E85" w14:textId="4BAC8520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Тип аккумуляторной батареи – Li-</w:t>
            </w:r>
            <w:proofErr w:type="spellStart"/>
            <w:r w:rsidR="00817EDB" w:rsidRPr="00AE1C9D">
              <w:rPr>
                <w:sz w:val="22"/>
                <w:szCs w:val="22"/>
              </w:rPr>
              <w:t>Ion</w:t>
            </w:r>
            <w:proofErr w:type="spellEnd"/>
            <w:r w:rsidR="00817EDB" w:rsidRPr="00AE1C9D">
              <w:rPr>
                <w:sz w:val="22"/>
                <w:szCs w:val="22"/>
              </w:rPr>
              <w:t xml:space="preserve"> (</w:t>
            </w:r>
            <w:r w:rsidRPr="00AE1C9D">
              <w:rPr>
                <w:sz w:val="22"/>
                <w:szCs w:val="22"/>
              </w:rPr>
              <w:t>7.2В);</w:t>
            </w:r>
          </w:p>
          <w:p w14:paraId="081E6ED4" w14:textId="346F0221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-Время работы от одной аккумуляторной батареи в режиме анализа паров -не менее 2 часов</w:t>
            </w:r>
          </w:p>
          <w:p w14:paraId="128E6DE5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-От сети 220 В/50 Гц</w:t>
            </w:r>
          </w:p>
          <w:p w14:paraId="7D1AAA7A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-Габариты основного блока обнаружителя не более </w:t>
            </w:r>
            <w:proofErr w:type="spellStart"/>
            <w:r w:rsidRPr="00AE1C9D">
              <w:rPr>
                <w:sz w:val="22"/>
                <w:szCs w:val="22"/>
              </w:rPr>
              <w:t>ДхШхВ</w:t>
            </w:r>
            <w:proofErr w:type="spellEnd"/>
            <w:r w:rsidRPr="00AE1C9D">
              <w:rPr>
                <w:sz w:val="22"/>
                <w:szCs w:val="22"/>
              </w:rPr>
              <w:t xml:space="preserve"> - 405х130х160 мм  </w:t>
            </w:r>
          </w:p>
          <w:p w14:paraId="030B04AF" w14:textId="3248491C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-Масса основного блока обнаружителя с аккумуляторной батареей не более 2,3 кг.</w:t>
            </w:r>
          </w:p>
          <w:p w14:paraId="58BF5283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-Аналитический принцип детектирования - Нелинейная зависимость подвижности ионов от напряженности электрического поля</w:t>
            </w:r>
          </w:p>
          <w:p w14:paraId="3ECD5A7D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-Способ ионизации пробы - коронный разряд. Радиоактивный источник излучения отсутствует.</w:t>
            </w:r>
          </w:p>
          <w:p w14:paraId="6715314B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-Потребление прибора в режиме обнаружения паров - не более 15 Вт.</w:t>
            </w:r>
          </w:p>
          <w:p w14:paraId="3310F9D1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-Потребление прибора в режиме обнаружения следов (микрочастиц) – не более 50 Вт</w:t>
            </w:r>
          </w:p>
          <w:p w14:paraId="2D4C8C29" w14:textId="77777777" w:rsidR="00682CF9" w:rsidRPr="00AE1C9D" w:rsidRDefault="00682CF9" w:rsidP="00682CF9">
            <w:pPr>
              <w:autoSpaceDE w:val="0"/>
              <w:spacing w:after="0"/>
              <w:ind w:firstLine="317"/>
              <w:rPr>
                <w:b/>
                <w:sz w:val="22"/>
                <w:szCs w:val="22"/>
              </w:rPr>
            </w:pPr>
            <w:r w:rsidRPr="00AE1C9D">
              <w:rPr>
                <w:b/>
                <w:sz w:val="22"/>
                <w:szCs w:val="22"/>
              </w:rPr>
              <w:t>В комплект поставки должно входить:</w:t>
            </w:r>
          </w:p>
          <w:p w14:paraId="6CA9D470" w14:textId="77777777" w:rsidR="00682CF9" w:rsidRPr="00AE1C9D" w:rsidRDefault="00682CF9" w:rsidP="00682CF9">
            <w:pPr>
              <w:autoSpaceDE w:val="0"/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-Детектор паров ВВ (основной блок) - 1 шт.</w:t>
            </w:r>
          </w:p>
          <w:p w14:paraId="4A47BAD5" w14:textId="77777777" w:rsidR="00682CF9" w:rsidRPr="00AE1C9D" w:rsidRDefault="00682CF9" w:rsidP="00682CF9">
            <w:pPr>
              <w:autoSpaceDE w:val="0"/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-Имитатор ВВ (тестовый образец) – 1 шт.</w:t>
            </w:r>
          </w:p>
          <w:p w14:paraId="3CD757D1" w14:textId="77777777" w:rsidR="00682CF9" w:rsidRPr="00AE1C9D" w:rsidRDefault="00682CF9" w:rsidP="00682CF9">
            <w:pPr>
              <w:autoSpaceDE w:val="0"/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-Устройство нагрева пробы – 1 шт.</w:t>
            </w:r>
          </w:p>
          <w:p w14:paraId="2C50CFFC" w14:textId="705A55B6" w:rsidR="00682CF9" w:rsidRPr="00AE1C9D" w:rsidRDefault="00682CF9" w:rsidP="00682CF9">
            <w:pPr>
              <w:autoSpaceDE w:val="0"/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-Трубка (насадка) для отбора паров в труднодоступных местах – 1 шт.</w:t>
            </w:r>
          </w:p>
          <w:p w14:paraId="3347AEF8" w14:textId="77777777" w:rsidR="00682CF9" w:rsidRPr="00AE1C9D" w:rsidRDefault="00682CF9" w:rsidP="00682CF9">
            <w:pPr>
              <w:autoSpaceDE w:val="0"/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-Специальная (пробоотборная) салфетка – -100 шт.</w:t>
            </w:r>
          </w:p>
          <w:p w14:paraId="60103150" w14:textId="77777777" w:rsidR="00682CF9" w:rsidRPr="00AE1C9D" w:rsidRDefault="00682CF9" w:rsidP="00682CF9">
            <w:pPr>
              <w:autoSpaceDE w:val="0"/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-Сетевой адаптер – 1 шт.</w:t>
            </w:r>
          </w:p>
          <w:p w14:paraId="6840C65E" w14:textId="77777777" w:rsidR="00682CF9" w:rsidRPr="00AE1C9D" w:rsidRDefault="00682CF9" w:rsidP="00682CF9">
            <w:pPr>
              <w:autoSpaceDE w:val="0"/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-Зарядное устройство -1 шт.</w:t>
            </w:r>
          </w:p>
          <w:p w14:paraId="1806EB1A" w14:textId="77777777" w:rsidR="00682CF9" w:rsidRPr="00AE1C9D" w:rsidRDefault="00682CF9" w:rsidP="00682CF9">
            <w:pPr>
              <w:autoSpaceDE w:val="0"/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-Аккумуляторная батарея – 3 шт.</w:t>
            </w:r>
          </w:p>
          <w:p w14:paraId="5C760DF3" w14:textId="77777777" w:rsidR="00682CF9" w:rsidRPr="00AE1C9D" w:rsidRDefault="00682CF9" w:rsidP="00682CF9">
            <w:pPr>
              <w:autoSpaceDE w:val="0"/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-Транспортная сумка-укладка– 1 шт. </w:t>
            </w:r>
          </w:p>
          <w:p w14:paraId="38020463" w14:textId="77777777" w:rsidR="00682CF9" w:rsidRPr="00AE1C9D" w:rsidRDefault="00682CF9" w:rsidP="00682CF9">
            <w:pPr>
              <w:autoSpaceDE w:val="0"/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-Инструкция по эксплуатации – 1 шт. </w:t>
            </w:r>
          </w:p>
          <w:p w14:paraId="406F0D07" w14:textId="77777777" w:rsidR="00682CF9" w:rsidRPr="00AE1C9D" w:rsidRDefault="00682CF9" w:rsidP="00682CF9">
            <w:pPr>
              <w:autoSpaceDE w:val="0"/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-Формуляр – 1 шт.</w:t>
            </w:r>
          </w:p>
          <w:p w14:paraId="7F538ED2" w14:textId="77777777" w:rsidR="00682CF9" w:rsidRPr="00AE1C9D" w:rsidRDefault="00682CF9" w:rsidP="00682CF9">
            <w:pPr>
              <w:pStyle w:val="3a"/>
              <w:keepNext/>
              <w:keepLines/>
              <w:shd w:val="clear" w:color="auto" w:fill="auto"/>
              <w:tabs>
                <w:tab w:val="left" w:pos="823"/>
              </w:tabs>
              <w:spacing w:after="0" w:line="240" w:lineRule="auto"/>
              <w:ind w:firstLine="317"/>
              <w:jc w:val="both"/>
              <w:rPr>
                <w:sz w:val="22"/>
                <w:szCs w:val="22"/>
              </w:rPr>
            </w:pPr>
            <w:bookmarkStart w:id="6" w:name="bookmark53"/>
            <w:r w:rsidRPr="00AE1C9D">
              <w:rPr>
                <w:bCs w:val="0"/>
                <w:sz w:val="22"/>
                <w:szCs w:val="22"/>
              </w:rPr>
              <w:t>Эксплуатационные требования</w:t>
            </w:r>
            <w:bookmarkEnd w:id="6"/>
            <w:r w:rsidRPr="00AE1C9D">
              <w:rPr>
                <w:bCs w:val="0"/>
                <w:sz w:val="22"/>
                <w:szCs w:val="22"/>
              </w:rPr>
              <w:t>:</w:t>
            </w:r>
          </w:p>
          <w:p w14:paraId="439B00DB" w14:textId="77777777" w:rsidR="00682CF9" w:rsidRPr="00AE1C9D" w:rsidRDefault="00682CF9" w:rsidP="00682CF9">
            <w:pPr>
              <w:pStyle w:val="a7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Периодичность профилактических работ не более 1 раз в год.</w:t>
            </w:r>
          </w:p>
          <w:p w14:paraId="2C7CA10F" w14:textId="77777777" w:rsidR="00682CF9" w:rsidRPr="00AE1C9D" w:rsidRDefault="00682CF9" w:rsidP="00682CF9">
            <w:pPr>
              <w:pStyle w:val="a7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Срок службы - не менее 7 лет.</w:t>
            </w:r>
          </w:p>
          <w:p w14:paraId="443B8B93" w14:textId="77777777" w:rsidR="00682CF9" w:rsidRPr="00AE1C9D" w:rsidRDefault="00682CF9" w:rsidP="00682CF9">
            <w:pPr>
              <w:pStyle w:val="a7"/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Гарантийный срок на поставляемый товар должен соответствовать сроку, указанному в техническом паспорте завода-изготовителя, но при этом должен быть не менее 24 месяцев </w:t>
            </w:r>
            <w:r w:rsidRPr="00AE1C9D">
              <w:rPr>
                <w:rFonts w:eastAsia="Calibri"/>
                <w:iCs/>
                <w:sz w:val="22"/>
                <w:szCs w:val="22"/>
              </w:rPr>
              <w:t xml:space="preserve">с момента подписания </w:t>
            </w:r>
            <w:r w:rsidRPr="00A178F1">
              <w:rPr>
                <w:sz w:val="23"/>
                <w:szCs w:val="23"/>
              </w:rPr>
              <w:t>товарной накладной по форме ТОРГ-12 (либо универсального передаточного документа) без замечаний Покупателя</w:t>
            </w:r>
            <w:r w:rsidRPr="00AE1C9D">
              <w:rPr>
                <w:sz w:val="22"/>
                <w:szCs w:val="22"/>
              </w:rPr>
              <w:t>.</w:t>
            </w:r>
          </w:p>
          <w:p w14:paraId="3B66590D" w14:textId="77777777" w:rsidR="00682CF9" w:rsidRPr="00AE1C9D" w:rsidRDefault="00682CF9" w:rsidP="00682CF9">
            <w:pPr>
              <w:spacing w:after="0"/>
              <w:ind w:firstLine="317"/>
              <w:rPr>
                <w:b/>
                <w:sz w:val="22"/>
                <w:szCs w:val="22"/>
              </w:rPr>
            </w:pPr>
            <w:r w:rsidRPr="00AE1C9D">
              <w:rPr>
                <w:b/>
                <w:sz w:val="22"/>
                <w:szCs w:val="22"/>
              </w:rPr>
              <w:t>Требования к сертификации</w:t>
            </w:r>
          </w:p>
          <w:p w14:paraId="6073089C" w14:textId="6F6D00D1" w:rsidR="00682CF9" w:rsidRPr="00AE1C9D" w:rsidRDefault="00682CF9" w:rsidP="00682CF9">
            <w:pPr>
              <w:spacing w:after="0"/>
              <w:ind w:firstLine="317"/>
              <w:rPr>
                <w:sz w:val="22"/>
                <w:szCs w:val="22"/>
              </w:rPr>
            </w:pPr>
            <w:r w:rsidRPr="00817EDB">
              <w:rPr>
                <w:sz w:val="22"/>
                <w:szCs w:val="22"/>
              </w:rPr>
              <w:t>При поставке оборудования участник</w:t>
            </w:r>
            <w:r w:rsidR="002F51B7" w:rsidRPr="00817EDB">
              <w:rPr>
                <w:sz w:val="22"/>
                <w:szCs w:val="22"/>
              </w:rPr>
              <w:t xml:space="preserve"> закупки</w:t>
            </w:r>
            <w:r w:rsidRPr="00817EDB">
              <w:rPr>
                <w:sz w:val="22"/>
                <w:szCs w:val="22"/>
              </w:rPr>
              <w:t xml:space="preserve"> должен предоставить следующие документы:</w:t>
            </w:r>
          </w:p>
          <w:p w14:paraId="381E2E0D" w14:textId="77777777" w:rsidR="00682CF9" w:rsidRPr="00AE1C9D" w:rsidRDefault="00682CF9" w:rsidP="00682CF9">
            <w:pPr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 сертификаты соответствия в системе ГОСТ Р и декларацию о соответствии требованиям Технических регламентов Таможенного союза.</w:t>
            </w:r>
          </w:p>
          <w:p w14:paraId="78D97958" w14:textId="1AAFAA4D" w:rsidR="00682CF9" w:rsidRPr="00AE1C9D" w:rsidRDefault="00682CF9" w:rsidP="00682CF9">
            <w:pPr>
              <w:spacing w:after="0"/>
              <w:ind w:firstLine="317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 сертификат о соответствии требованиям к функциональным </w:t>
            </w:r>
            <w:r w:rsidRPr="00AE1C9D">
              <w:rPr>
                <w:sz w:val="22"/>
                <w:szCs w:val="22"/>
              </w:rPr>
              <w:lastRenderedPageBreak/>
              <w:t xml:space="preserve">свойствам технических средств обеспечения транспортной безопасности, утвержденным Постановлением Правительства Российской Федерации от 26.09.2016 № 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безопасности». </w:t>
            </w:r>
          </w:p>
          <w:p w14:paraId="0B9B7F77" w14:textId="35243587" w:rsidR="00682CF9" w:rsidRPr="00AE1C9D" w:rsidRDefault="00682CF9" w:rsidP="00682CF9">
            <w:pPr>
              <w:spacing w:after="0"/>
              <w:ind w:firstLine="317"/>
              <w:rPr>
                <w:sz w:val="22"/>
                <w:szCs w:val="22"/>
              </w:rPr>
            </w:pPr>
          </w:p>
        </w:tc>
      </w:tr>
      <w:tr w:rsidR="00682CF9" w:rsidRPr="00AE1C9D" w14:paraId="2B9E4CAE" w14:textId="77777777" w:rsidTr="008D70DF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0207" w:type="dxa"/>
            <w:gridSpan w:val="2"/>
            <w:vAlign w:val="center"/>
          </w:tcPr>
          <w:p w14:paraId="266EC5C4" w14:textId="77777777" w:rsidR="00682CF9" w:rsidRPr="00AE1C9D" w:rsidRDefault="00682CF9" w:rsidP="00682CF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AE1C9D">
              <w:rPr>
                <w:b/>
                <w:sz w:val="22"/>
                <w:szCs w:val="22"/>
              </w:rPr>
              <w:lastRenderedPageBreak/>
              <w:t xml:space="preserve">Сертификация оборудования, соответствие требованиям Российского </w:t>
            </w:r>
          </w:p>
          <w:p w14:paraId="02A5BF08" w14:textId="77777777" w:rsidR="00682CF9" w:rsidRPr="00AE1C9D" w:rsidRDefault="00682CF9" w:rsidP="00682CF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AE1C9D">
              <w:rPr>
                <w:b/>
                <w:sz w:val="22"/>
                <w:szCs w:val="22"/>
              </w:rPr>
              <w:t>и международного законодательства</w:t>
            </w:r>
          </w:p>
        </w:tc>
      </w:tr>
      <w:tr w:rsidR="00682CF9" w:rsidRPr="00AE1C9D" w14:paraId="01EF7BBD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72F08095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E</w:t>
            </w:r>
            <w:r w:rsidRPr="00AE1C9D">
              <w:rPr>
                <w:sz w:val="22"/>
                <w:szCs w:val="22"/>
                <w:lang w:val="en-US"/>
              </w:rPr>
              <w:t>AC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F81CF04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5C4536E5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5B6AA660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СП 2.6.1.3488-17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57D8ADE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1AC80C17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6657DDA2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2.601-2019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3DE8603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058CD0B0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07849085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14254-96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3A900B5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6471CCDB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062E9482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12.2.007.0-75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403E4EA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0B1913C2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7CCCE451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МЭК-61326-1-2014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B5FF3CE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60E45852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5C17BEDC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32137-2013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601DF68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1B9AB98A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331D1CD4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Р 51241-2008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EE7BF16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2CB15D73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19CC9111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Р 50009-2000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7E5F9EA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0AD69C5A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2B5ADDA5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Р 51318.22-2006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7F5C6C0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7C2AAF7E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6638F20C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Р МЭК 60950-2002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1AAAFE5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283C6A6C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0C9B63AC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Р 32137-2013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04B6A5E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5AD47910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30CB75A5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Р 12.2.091-2002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86D0E91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7B98EA59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243530FB" w14:textId="77777777" w:rsidR="00682CF9" w:rsidRPr="00AE1C9D" w:rsidRDefault="00682CF9" w:rsidP="00682CF9">
            <w:pPr>
              <w:spacing w:after="0"/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Р 51522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7A4E2AE" w14:textId="77777777" w:rsidR="00682CF9" w:rsidRPr="00AE1C9D" w:rsidRDefault="00682CF9" w:rsidP="00682CF9">
            <w:pPr>
              <w:spacing w:after="0"/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4A3A6911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346360ED" w14:textId="77777777" w:rsidR="00682CF9" w:rsidRPr="00AE1C9D" w:rsidRDefault="00682CF9" w:rsidP="008D70DF">
            <w:pPr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Р 52319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8A4308" w14:textId="77777777" w:rsidR="00682CF9" w:rsidRPr="00AE1C9D" w:rsidRDefault="00682CF9" w:rsidP="008D70DF">
            <w:pPr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7BD5A4B9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3DDD7EE0" w14:textId="77777777" w:rsidR="00682CF9" w:rsidRPr="00AE1C9D" w:rsidRDefault="00682CF9" w:rsidP="008D70DF">
            <w:pPr>
              <w:ind w:firstLine="318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ГОСТ Р 50746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5593F13" w14:textId="77777777" w:rsidR="00682CF9" w:rsidRPr="00AE1C9D" w:rsidRDefault="00682CF9" w:rsidP="008D70DF">
            <w:pPr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соответствие требованиям</w:t>
            </w:r>
          </w:p>
        </w:tc>
      </w:tr>
      <w:tr w:rsidR="00682CF9" w:rsidRPr="00AE1C9D" w14:paraId="2EEDFCB5" w14:textId="77777777" w:rsidTr="008D70DF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261" w:type="dxa"/>
            <w:vAlign w:val="center"/>
          </w:tcPr>
          <w:p w14:paraId="4E1D51E8" w14:textId="77777777" w:rsidR="00682CF9" w:rsidRPr="00AE1C9D" w:rsidRDefault="00682CF9" w:rsidP="008D70DF">
            <w:pPr>
              <w:ind w:firstLine="34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Постановление Правительства РФ от 26.09.2016 № 969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5DBFF21" w14:textId="77777777" w:rsidR="00682CF9" w:rsidRPr="00AE1C9D" w:rsidRDefault="00682CF9" w:rsidP="008D70DF">
            <w:pPr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соответствие требованиям </w:t>
            </w:r>
          </w:p>
          <w:p w14:paraId="73D78A9F" w14:textId="77777777" w:rsidR="00682CF9" w:rsidRPr="00AE1C9D" w:rsidRDefault="00682CF9" w:rsidP="008D70DF">
            <w:pPr>
              <w:jc w:val="center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к функциональным свойствам</w:t>
            </w:r>
          </w:p>
        </w:tc>
      </w:tr>
    </w:tbl>
    <w:p w14:paraId="7B048AD6" w14:textId="77777777" w:rsidR="00682CF9" w:rsidRPr="00AE1C9D" w:rsidRDefault="00682CF9" w:rsidP="00682CF9">
      <w:pPr>
        <w:spacing w:after="0"/>
        <w:ind w:firstLine="567"/>
        <w:rPr>
          <w:sz w:val="22"/>
          <w:szCs w:val="22"/>
        </w:rPr>
      </w:pPr>
      <w:r w:rsidRPr="00AE1C9D">
        <w:rPr>
          <w:sz w:val="22"/>
          <w:szCs w:val="22"/>
        </w:rPr>
        <w:t xml:space="preserve"> </w:t>
      </w:r>
    </w:p>
    <w:p w14:paraId="70BB8FFD" w14:textId="77777777" w:rsidR="00337F92" w:rsidRDefault="00337F92" w:rsidP="00337F92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Место поставки</w:t>
      </w:r>
      <w:r>
        <w:rPr>
          <w:b/>
          <w:sz w:val="22"/>
          <w:szCs w:val="22"/>
        </w:rPr>
        <w:t xml:space="preserve"> Товара</w:t>
      </w:r>
      <w:r w:rsidRPr="00D47DC2">
        <w:rPr>
          <w:sz w:val="22"/>
          <w:szCs w:val="22"/>
        </w:rPr>
        <w:t xml:space="preserve">: </w:t>
      </w:r>
    </w:p>
    <w:p w14:paraId="668FC86E" w14:textId="77777777" w:rsidR="00337F92" w:rsidRPr="007065F1" w:rsidRDefault="00337F92" w:rsidP="00337F92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065F1">
        <w:rPr>
          <w:sz w:val="22"/>
          <w:szCs w:val="22"/>
        </w:rPr>
        <w:t xml:space="preserve">628140, Ханты-Мансийский автономный округ – Югра, </w:t>
      </w:r>
      <w:proofErr w:type="spellStart"/>
      <w:r w:rsidRPr="007065F1">
        <w:rPr>
          <w:sz w:val="22"/>
          <w:szCs w:val="22"/>
        </w:rPr>
        <w:t>пгт</w:t>
      </w:r>
      <w:proofErr w:type="spellEnd"/>
      <w:r w:rsidRPr="007065F1">
        <w:rPr>
          <w:sz w:val="22"/>
          <w:szCs w:val="22"/>
        </w:rPr>
        <w:t>. Березово, ул. Астраханцева, д. 102 – 1 штука.</w:t>
      </w:r>
    </w:p>
    <w:p w14:paraId="350916FA" w14:textId="3E14ACAB" w:rsidR="00337F92" w:rsidRPr="00D47DC2" w:rsidRDefault="00337F92" w:rsidP="00337F92">
      <w:pPr>
        <w:widowControl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065F1">
        <w:rPr>
          <w:sz w:val="22"/>
          <w:szCs w:val="22"/>
        </w:rPr>
        <w:t xml:space="preserve">628140, Ханты-Мансийский автономный округ – Югра, </w:t>
      </w:r>
      <w:proofErr w:type="spellStart"/>
      <w:r w:rsidRPr="007065F1">
        <w:rPr>
          <w:sz w:val="22"/>
          <w:szCs w:val="22"/>
        </w:rPr>
        <w:t>пгт</w:t>
      </w:r>
      <w:proofErr w:type="spellEnd"/>
      <w:r w:rsidRPr="007065F1">
        <w:rPr>
          <w:sz w:val="22"/>
          <w:szCs w:val="22"/>
        </w:rPr>
        <w:t xml:space="preserve">. </w:t>
      </w:r>
      <w:proofErr w:type="spellStart"/>
      <w:r w:rsidR="00712E92">
        <w:rPr>
          <w:sz w:val="22"/>
          <w:szCs w:val="22"/>
        </w:rPr>
        <w:t>Игрим</w:t>
      </w:r>
      <w:proofErr w:type="spellEnd"/>
      <w:r w:rsidRPr="007065F1">
        <w:rPr>
          <w:sz w:val="22"/>
          <w:szCs w:val="22"/>
        </w:rPr>
        <w:t>, ул. Кооперативная, д. 66 – 1 штука.</w:t>
      </w:r>
    </w:p>
    <w:p w14:paraId="38C347B1" w14:textId="77777777" w:rsidR="00337F92" w:rsidRPr="00AE1C9D" w:rsidRDefault="00337F92" w:rsidP="00337F92">
      <w:pPr>
        <w:tabs>
          <w:tab w:val="left" w:leader="underscore" w:pos="0"/>
          <w:tab w:val="left" w:pos="426"/>
          <w:tab w:val="left" w:pos="709"/>
        </w:tabs>
        <w:spacing w:after="0" w:line="276" w:lineRule="auto"/>
        <w:ind w:firstLine="567"/>
        <w:jc w:val="both"/>
        <w:rPr>
          <w:color w:val="000000"/>
          <w:sz w:val="22"/>
          <w:szCs w:val="22"/>
          <w:lang w:eastAsia="en-US"/>
        </w:rPr>
      </w:pPr>
      <w:r w:rsidRPr="00D47DC2">
        <w:rPr>
          <w:b/>
          <w:sz w:val="22"/>
          <w:szCs w:val="22"/>
        </w:rPr>
        <w:t>Срок поставки</w:t>
      </w:r>
      <w:r>
        <w:rPr>
          <w:b/>
          <w:sz w:val="22"/>
          <w:szCs w:val="22"/>
        </w:rPr>
        <w:t xml:space="preserve"> Товара:</w:t>
      </w:r>
      <w:r w:rsidRPr="0001037F">
        <w:rPr>
          <w:sz w:val="22"/>
          <w:szCs w:val="22"/>
        </w:rPr>
        <w:t xml:space="preserve"> </w:t>
      </w:r>
      <w:r w:rsidRPr="00AE1C9D">
        <w:rPr>
          <w:sz w:val="22"/>
          <w:szCs w:val="22"/>
        </w:rPr>
        <w:t xml:space="preserve">не более </w:t>
      </w:r>
      <w:r>
        <w:rPr>
          <w:sz w:val="22"/>
          <w:szCs w:val="22"/>
        </w:rPr>
        <w:t>60</w:t>
      </w:r>
      <w:r w:rsidRPr="00AE1C9D">
        <w:rPr>
          <w:sz w:val="22"/>
          <w:szCs w:val="22"/>
        </w:rPr>
        <w:t xml:space="preserve"> (</w:t>
      </w:r>
      <w:r>
        <w:rPr>
          <w:sz w:val="22"/>
          <w:szCs w:val="22"/>
        </w:rPr>
        <w:t>шестидесяти</w:t>
      </w:r>
      <w:r w:rsidRPr="00AE1C9D">
        <w:rPr>
          <w:sz w:val="22"/>
          <w:szCs w:val="22"/>
        </w:rPr>
        <w:t>) календарных дней с даты заключения Договора.</w:t>
      </w:r>
    </w:p>
    <w:p w14:paraId="14D00C34" w14:textId="77777777" w:rsidR="001E4214" w:rsidRDefault="001E4214" w:rsidP="001E4214">
      <w:pPr>
        <w:tabs>
          <w:tab w:val="left" w:pos="6795"/>
        </w:tabs>
        <w:spacing w:after="0"/>
        <w:jc w:val="right"/>
        <w:rPr>
          <w:b/>
          <w:sz w:val="22"/>
          <w:szCs w:val="22"/>
        </w:rPr>
      </w:pPr>
    </w:p>
    <w:p w14:paraId="7E131653" w14:textId="77777777" w:rsidR="00817EDB" w:rsidRDefault="00817EDB" w:rsidP="00337F92">
      <w:pPr>
        <w:tabs>
          <w:tab w:val="left" w:pos="6795"/>
        </w:tabs>
        <w:spacing w:after="0"/>
        <w:jc w:val="center"/>
        <w:rPr>
          <w:b/>
          <w:sz w:val="22"/>
          <w:szCs w:val="22"/>
        </w:rPr>
      </w:pPr>
    </w:p>
    <w:p w14:paraId="1A7693EF" w14:textId="77777777" w:rsidR="00817EDB" w:rsidRPr="00817EDB" w:rsidRDefault="00817EDB" w:rsidP="00817EDB">
      <w:pPr>
        <w:tabs>
          <w:tab w:val="left" w:pos="5387"/>
        </w:tabs>
        <w:spacing w:after="0"/>
        <w:rPr>
          <w:bCs/>
          <w:sz w:val="22"/>
          <w:szCs w:val="22"/>
        </w:rPr>
      </w:pPr>
      <w:r w:rsidRPr="00817EDB">
        <w:rPr>
          <w:bCs/>
          <w:sz w:val="22"/>
          <w:szCs w:val="22"/>
        </w:rPr>
        <w:t xml:space="preserve">Начальник ПТБ   </w:t>
      </w:r>
    </w:p>
    <w:p w14:paraId="6F5CB47A" w14:textId="26832BBB" w:rsidR="00817EDB" w:rsidRPr="00817EDB" w:rsidRDefault="00817EDB" w:rsidP="00817EDB">
      <w:pPr>
        <w:tabs>
          <w:tab w:val="left" w:pos="5387"/>
        </w:tabs>
        <w:spacing w:after="0"/>
        <w:rPr>
          <w:bCs/>
          <w:sz w:val="22"/>
          <w:szCs w:val="22"/>
        </w:rPr>
        <w:sectPr w:rsidR="00817EDB" w:rsidRPr="00817EDB" w:rsidSect="00C22C96">
          <w:pgSz w:w="11906" w:h="16838" w:code="9"/>
          <w:pgMar w:top="1134" w:right="851" w:bottom="1134" w:left="1701" w:header="0" w:footer="91" w:gutter="0"/>
          <w:cols w:space="708"/>
          <w:titlePg/>
          <w:docGrid w:linePitch="360"/>
        </w:sectPr>
      </w:pPr>
      <w:r w:rsidRPr="00817EDB">
        <w:rPr>
          <w:bCs/>
          <w:sz w:val="22"/>
          <w:szCs w:val="22"/>
        </w:rPr>
        <w:t xml:space="preserve">Березовского филиала АО «Аэропорт </w:t>
      </w:r>
      <w:proofErr w:type="gramStart"/>
      <w:r w:rsidRPr="00817EDB">
        <w:rPr>
          <w:bCs/>
          <w:sz w:val="22"/>
          <w:szCs w:val="22"/>
        </w:rPr>
        <w:t xml:space="preserve">Сургут»   </w:t>
      </w:r>
      <w:proofErr w:type="gramEnd"/>
      <w:r w:rsidRPr="00817EDB">
        <w:rPr>
          <w:bCs/>
          <w:sz w:val="22"/>
          <w:szCs w:val="22"/>
        </w:rPr>
        <w:t xml:space="preserve">                                            </w:t>
      </w:r>
      <w:bookmarkStart w:id="7" w:name="_Hlk196463862"/>
      <w:r w:rsidRPr="00817EDB">
        <w:rPr>
          <w:bCs/>
          <w:sz w:val="22"/>
          <w:szCs w:val="22"/>
        </w:rPr>
        <w:t xml:space="preserve">А.В. </w:t>
      </w:r>
      <w:proofErr w:type="spellStart"/>
      <w:r w:rsidRPr="00817EDB">
        <w:rPr>
          <w:bCs/>
          <w:sz w:val="22"/>
          <w:szCs w:val="22"/>
        </w:rPr>
        <w:t>Адельшин</w:t>
      </w:r>
      <w:proofErr w:type="spellEnd"/>
      <w:r w:rsidRPr="00817EDB">
        <w:rPr>
          <w:bCs/>
          <w:sz w:val="22"/>
          <w:szCs w:val="22"/>
        </w:rPr>
        <w:t xml:space="preserve">                             </w:t>
      </w:r>
      <w:bookmarkEnd w:id="7"/>
    </w:p>
    <w:p w14:paraId="2A4C17C6" w14:textId="77777777" w:rsidR="0097492B" w:rsidRPr="00D47DC2" w:rsidRDefault="0097492B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552D9613" w14:textId="77777777" w:rsidR="00C13435" w:rsidRPr="00D47DC2" w:rsidRDefault="00381C70" w:rsidP="00F868AE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РАЗДЕЛ 3</w:t>
      </w:r>
      <w:r w:rsidR="00C13435" w:rsidRPr="00D47DC2">
        <w:rPr>
          <w:b/>
          <w:sz w:val="22"/>
          <w:szCs w:val="22"/>
        </w:rPr>
        <w:t xml:space="preserve">. ФОРМА ЗАЯВКИ НА УЧАСТИЕ </w:t>
      </w:r>
      <w:r w:rsidR="00781A34" w:rsidRPr="00D47DC2">
        <w:rPr>
          <w:b/>
          <w:sz w:val="22"/>
          <w:szCs w:val="22"/>
        </w:rPr>
        <w:t>В ЗАКУПКЕ В ФОРМЕ ЗАПРОСА КОТИРОВОК</w:t>
      </w:r>
    </w:p>
    <w:p w14:paraId="50E33191" w14:textId="77777777" w:rsidR="004822FB" w:rsidRPr="00D47DC2" w:rsidRDefault="004822FB" w:rsidP="00227751">
      <w:pPr>
        <w:spacing w:after="0"/>
        <w:rPr>
          <w:b/>
          <w:sz w:val="22"/>
          <w:szCs w:val="22"/>
        </w:rPr>
      </w:pPr>
    </w:p>
    <w:p w14:paraId="36F15946" w14:textId="77777777" w:rsidR="004131CB" w:rsidRPr="00D47DC2" w:rsidRDefault="004131CB" w:rsidP="00085717">
      <w:pPr>
        <w:spacing w:after="0"/>
        <w:rPr>
          <w:i/>
          <w:sz w:val="22"/>
          <w:szCs w:val="22"/>
        </w:rPr>
      </w:pPr>
    </w:p>
    <w:p w14:paraId="63FAA4D9" w14:textId="77777777" w:rsidR="00085717" w:rsidRPr="00D47DC2" w:rsidRDefault="00085717" w:rsidP="00A217C0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>На бланке организации</w:t>
      </w:r>
    </w:p>
    <w:p w14:paraId="2193118B" w14:textId="77777777" w:rsidR="00085717" w:rsidRPr="00D47DC2" w:rsidRDefault="00085717" w:rsidP="00A217C0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Дата, исх. Номер </w:t>
      </w:r>
    </w:p>
    <w:p w14:paraId="2214CCE0" w14:textId="77777777" w:rsidR="00C13435" w:rsidRPr="00D47DC2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>в Комиссию по закупкам</w:t>
      </w:r>
    </w:p>
    <w:p w14:paraId="13047CE1" w14:textId="77777777" w:rsidR="00C13435" w:rsidRPr="00D47DC2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>АО «Аэропорт Сургут»</w:t>
      </w:r>
    </w:p>
    <w:p w14:paraId="2E376C80" w14:textId="77777777" w:rsidR="00C13435" w:rsidRPr="00D47DC2" w:rsidRDefault="0097492B" w:rsidP="00A217C0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  <w:t>№ закупки: __</w:t>
      </w:r>
      <w:r w:rsidR="00781A34" w:rsidRPr="00D47DC2">
        <w:rPr>
          <w:sz w:val="22"/>
          <w:szCs w:val="22"/>
        </w:rPr>
        <w:t>/ 202</w:t>
      </w:r>
      <w:r w:rsidRPr="00D47DC2">
        <w:rPr>
          <w:sz w:val="22"/>
          <w:szCs w:val="22"/>
        </w:rPr>
        <w:t>5</w:t>
      </w:r>
      <w:r w:rsidR="00781A34" w:rsidRPr="00D47DC2">
        <w:rPr>
          <w:sz w:val="22"/>
          <w:szCs w:val="22"/>
        </w:rPr>
        <w:t xml:space="preserve"> ЗК</w:t>
      </w:r>
    </w:p>
    <w:p w14:paraId="1F4A3D26" w14:textId="77777777" w:rsidR="004822FB" w:rsidRPr="00D47DC2" w:rsidRDefault="004822FB" w:rsidP="00A217C0">
      <w:pPr>
        <w:spacing w:after="0"/>
        <w:rPr>
          <w:sz w:val="22"/>
          <w:szCs w:val="22"/>
        </w:rPr>
      </w:pPr>
    </w:p>
    <w:p w14:paraId="7E189BB0" w14:textId="77777777" w:rsidR="004131CB" w:rsidRPr="00D47DC2" w:rsidRDefault="004131CB" w:rsidP="00A217C0">
      <w:pPr>
        <w:spacing w:after="0"/>
        <w:rPr>
          <w:sz w:val="22"/>
          <w:szCs w:val="22"/>
        </w:rPr>
      </w:pPr>
    </w:p>
    <w:p w14:paraId="1119BAAF" w14:textId="77777777" w:rsidR="004822FB" w:rsidRPr="00D47DC2" w:rsidRDefault="00C13435" w:rsidP="00A217C0">
      <w:pPr>
        <w:spacing w:after="0"/>
        <w:rPr>
          <w:sz w:val="22"/>
          <w:szCs w:val="22"/>
        </w:rPr>
      </w:pPr>
      <w:r w:rsidRPr="00D47DC2">
        <w:rPr>
          <w:b/>
          <w:sz w:val="22"/>
          <w:szCs w:val="22"/>
        </w:rPr>
        <w:t>Предмет закупки:</w:t>
      </w:r>
      <w:r w:rsidRPr="00D47DC2">
        <w:rPr>
          <w:sz w:val="22"/>
          <w:szCs w:val="22"/>
        </w:rPr>
        <w:t xml:space="preserve"> ___________________________</w:t>
      </w:r>
      <w:r w:rsidR="004822FB" w:rsidRPr="00D47DC2">
        <w:rPr>
          <w:sz w:val="22"/>
          <w:szCs w:val="22"/>
        </w:rPr>
        <w:t>___</w:t>
      </w:r>
      <w:r w:rsidR="00227751" w:rsidRPr="00D47DC2">
        <w:rPr>
          <w:sz w:val="22"/>
          <w:szCs w:val="22"/>
        </w:rPr>
        <w:t>__</w:t>
      </w:r>
      <w:r w:rsidR="004822FB" w:rsidRPr="00D47DC2">
        <w:rPr>
          <w:sz w:val="22"/>
          <w:szCs w:val="22"/>
        </w:rPr>
        <w:t>__</w:t>
      </w:r>
      <w:r w:rsidRPr="00D47DC2">
        <w:rPr>
          <w:sz w:val="22"/>
          <w:szCs w:val="22"/>
        </w:rPr>
        <w:t>_________</w:t>
      </w:r>
      <w:r w:rsidR="004131CB" w:rsidRPr="00D47DC2">
        <w:rPr>
          <w:sz w:val="22"/>
          <w:szCs w:val="22"/>
        </w:rPr>
        <w:t>_</w:t>
      </w:r>
      <w:r w:rsidRPr="00D47DC2">
        <w:rPr>
          <w:sz w:val="22"/>
          <w:szCs w:val="22"/>
        </w:rPr>
        <w:t>_______________</w:t>
      </w:r>
      <w:r w:rsidR="004822FB" w:rsidRPr="00D47DC2">
        <w:rPr>
          <w:sz w:val="22"/>
          <w:szCs w:val="22"/>
        </w:rPr>
        <w:t>____________</w:t>
      </w:r>
    </w:p>
    <w:p w14:paraId="231B75E9" w14:textId="77777777" w:rsidR="004131CB" w:rsidRPr="00D47DC2" w:rsidRDefault="004131CB" w:rsidP="00A217C0">
      <w:pPr>
        <w:spacing w:after="0"/>
        <w:rPr>
          <w:sz w:val="22"/>
          <w:szCs w:val="22"/>
        </w:rPr>
      </w:pPr>
    </w:p>
    <w:p w14:paraId="6F87372B" w14:textId="77777777" w:rsidR="00085717" w:rsidRPr="00D47DC2" w:rsidRDefault="00085717" w:rsidP="00A217C0">
      <w:pPr>
        <w:spacing w:after="0"/>
        <w:ind w:firstLine="567"/>
        <w:rPr>
          <w:sz w:val="22"/>
          <w:szCs w:val="22"/>
        </w:rPr>
      </w:pPr>
    </w:p>
    <w:tbl>
      <w:tblPr>
        <w:tblW w:w="100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6441"/>
      </w:tblGrid>
      <w:tr w:rsidR="00085717" w:rsidRPr="00D47DC2" w14:paraId="29E6BDE0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315C706C" w14:textId="77777777" w:rsidR="00085717" w:rsidRPr="00D47DC2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14:paraId="4251A631" w14:textId="77777777" w:rsidR="00B74AB6" w:rsidRPr="00D47DC2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5161802A" w14:textId="77777777" w:rsidR="0069723B" w:rsidRPr="00D47DC2" w:rsidRDefault="00085717" w:rsidP="0069723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 </w:t>
            </w:r>
          </w:p>
          <w:p w14:paraId="247EA759" w14:textId="77777777" w:rsidR="004131CB" w:rsidRPr="00D47DC2" w:rsidRDefault="004131CB" w:rsidP="00A217C0">
            <w:pPr>
              <w:spacing w:after="0"/>
              <w:rPr>
                <w:szCs w:val="22"/>
              </w:rPr>
            </w:pPr>
          </w:p>
        </w:tc>
      </w:tr>
      <w:tr w:rsidR="0069723B" w:rsidRPr="00D47DC2" w14:paraId="2E9F642E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140F0B3A" w14:textId="77777777" w:rsidR="0069723B" w:rsidRPr="00D47DC2" w:rsidRDefault="0069723B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202E632C" w14:textId="77777777" w:rsidR="0069723B" w:rsidRPr="00D47DC2" w:rsidRDefault="0069723B" w:rsidP="0069723B">
            <w:pPr>
              <w:spacing w:after="0"/>
              <w:rPr>
                <w:szCs w:val="22"/>
              </w:rPr>
            </w:pPr>
          </w:p>
        </w:tc>
      </w:tr>
    </w:tbl>
    <w:p w14:paraId="33D30058" w14:textId="77777777" w:rsidR="00085717" w:rsidRPr="00D47DC2" w:rsidRDefault="00085717" w:rsidP="00A217C0">
      <w:pPr>
        <w:spacing w:after="0"/>
        <w:rPr>
          <w:b/>
          <w:sz w:val="22"/>
          <w:szCs w:val="22"/>
        </w:rPr>
      </w:pPr>
    </w:p>
    <w:p w14:paraId="40C0FC52" w14:textId="77777777" w:rsidR="00C13435" w:rsidRPr="00D47DC2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40"/>
        <w:gridCol w:w="4706"/>
      </w:tblGrid>
      <w:tr w:rsidR="00DA52BA" w:rsidRPr="00D47DC2" w14:paraId="09282B47" w14:textId="77777777" w:rsidTr="004131CB">
        <w:tc>
          <w:tcPr>
            <w:tcW w:w="400" w:type="dxa"/>
            <w:shd w:val="clear" w:color="auto" w:fill="auto"/>
            <w:vAlign w:val="center"/>
          </w:tcPr>
          <w:p w14:paraId="469CB326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</w:t>
            </w:r>
          </w:p>
        </w:tc>
        <w:tc>
          <w:tcPr>
            <w:tcW w:w="4840" w:type="dxa"/>
            <w:shd w:val="clear" w:color="auto" w:fill="auto"/>
          </w:tcPr>
          <w:p w14:paraId="04919F16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706" w:type="dxa"/>
            <w:shd w:val="clear" w:color="auto" w:fill="auto"/>
          </w:tcPr>
          <w:p w14:paraId="6190C025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605E03FF" w14:textId="77777777" w:rsidTr="004131CB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6511027B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589911A8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706" w:type="dxa"/>
            <w:shd w:val="clear" w:color="auto" w:fill="auto"/>
          </w:tcPr>
          <w:p w14:paraId="0347463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193FC2F8" w14:textId="77777777" w:rsidTr="004131CB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11CC412E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3</w:t>
            </w:r>
          </w:p>
        </w:tc>
        <w:tc>
          <w:tcPr>
            <w:tcW w:w="4840" w:type="dxa"/>
            <w:shd w:val="clear" w:color="auto" w:fill="auto"/>
          </w:tcPr>
          <w:p w14:paraId="63ED4FA2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706" w:type="dxa"/>
            <w:shd w:val="clear" w:color="auto" w:fill="auto"/>
          </w:tcPr>
          <w:p w14:paraId="2214F676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42C13075" w14:textId="77777777" w:rsidTr="004131CB">
        <w:tc>
          <w:tcPr>
            <w:tcW w:w="400" w:type="dxa"/>
            <w:shd w:val="clear" w:color="auto" w:fill="auto"/>
            <w:vAlign w:val="center"/>
          </w:tcPr>
          <w:p w14:paraId="3E275D1D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4</w:t>
            </w:r>
          </w:p>
        </w:tc>
        <w:tc>
          <w:tcPr>
            <w:tcW w:w="4840" w:type="dxa"/>
            <w:shd w:val="clear" w:color="auto" w:fill="auto"/>
          </w:tcPr>
          <w:p w14:paraId="072C0425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706" w:type="dxa"/>
            <w:shd w:val="clear" w:color="auto" w:fill="auto"/>
          </w:tcPr>
          <w:p w14:paraId="3EA7B46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74B866B0" w14:textId="77777777" w:rsidTr="004131CB">
        <w:tc>
          <w:tcPr>
            <w:tcW w:w="400" w:type="dxa"/>
            <w:shd w:val="clear" w:color="auto" w:fill="auto"/>
            <w:vAlign w:val="center"/>
          </w:tcPr>
          <w:p w14:paraId="086CCC34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5</w:t>
            </w:r>
          </w:p>
        </w:tc>
        <w:tc>
          <w:tcPr>
            <w:tcW w:w="4840" w:type="dxa"/>
            <w:shd w:val="clear" w:color="auto" w:fill="auto"/>
          </w:tcPr>
          <w:p w14:paraId="50E2963F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706" w:type="dxa"/>
            <w:shd w:val="clear" w:color="auto" w:fill="auto"/>
          </w:tcPr>
          <w:p w14:paraId="1FAAC0EF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47079CD2" w14:textId="77777777" w:rsidTr="004131CB">
        <w:tc>
          <w:tcPr>
            <w:tcW w:w="400" w:type="dxa"/>
            <w:shd w:val="clear" w:color="auto" w:fill="auto"/>
            <w:vAlign w:val="center"/>
          </w:tcPr>
          <w:p w14:paraId="61487448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6</w:t>
            </w:r>
          </w:p>
        </w:tc>
        <w:tc>
          <w:tcPr>
            <w:tcW w:w="4840" w:type="dxa"/>
            <w:shd w:val="clear" w:color="auto" w:fill="auto"/>
          </w:tcPr>
          <w:p w14:paraId="33A1E239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Контактный телефон, </w:t>
            </w:r>
            <w:r w:rsidRPr="00D47DC2">
              <w:rPr>
                <w:sz w:val="22"/>
                <w:szCs w:val="22"/>
                <w:lang w:val="en-US"/>
              </w:rPr>
              <w:t>e-mail</w:t>
            </w:r>
            <w:r w:rsidRPr="00D47DC2">
              <w:rPr>
                <w:sz w:val="22"/>
                <w:szCs w:val="22"/>
              </w:rPr>
              <w:t>:</w:t>
            </w:r>
          </w:p>
        </w:tc>
        <w:tc>
          <w:tcPr>
            <w:tcW w:w="4706" w:type="dxa"/>
            <w:shd w:val="clear" w:color="auto" w:fill="auto"/>
          </w:tcPr>
          <w:p w14:paraId="6470660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0AF87636" w14:textId="77777777" w:rsidTr="004131CB">
        <w:tc>
          <w:tcPr>
            <w:tcW w:w="400" w:type="dxa"/>
            <w:shd w:val="clear" w:color="auto" w:fill="auto"/>
            <w:vAlign w:val="center"/>
          </w:tcPr>
          <w:p w14:paraId="0A18028D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7</w:t>
            </w:r>
          </w:p>
        </w:tc>
        <w:tc>
          <w:tcPr>
            <w:tcW w:w="4840" w:type="dxa"/>
            <w:shd w:val="clear" w:color="auto" w:fill="auto"/>
          </w:tcPr>
          <w:p w14:paraId="5626A207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706" w:type="dxa"/>
            <w:shd w:val="clear" w:color="auto" w:fill="auto"/>
          </w:tcPr>
          <w:p w14:paraId="2322D956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</w:tbl>
    <w:p w14:paraId="78DBB168" w14:textId="77777777" w:rsidR="00C13435" w:rsidRPr="00D47DC2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p w14:paraId="1F31E10A" w14:textId="77777777" w:rsidR="00DA52BA" w:rsidRPr="00D47DC2" w:rsidRDefault="00DA52BA" w:rsidP="00A217C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Участник закупки ________________</w:t>
      </w:r>
      <w:r w:rsidR="006A4627" w:rsidRPr="00D47DC2">
        <w:rPr>
          <w:sz w:val="22"/>
          <w:szCs w:val="22"/>
        </w:rPr>
        <w:t>____</w:t>
      </w:r>
      <w:r w:rsidRPr="00D47DC2">
        <w:rPr>
          <w:sz w:val="22"/>
          <w:szCs w:val="22"/>
        </w:rPr>
        <w:t>____ субъектом малого и среднего предпринимательства на</w:t>
      </w:r>
    </w:p>
    <w:p w14:paraId="5792F2A8" w14:textId="77777777" w:rsidR="00DA52BA" w:rsidRPr="00D47DC2" w:rsidRDefault="004822FB" w:rsidP="00A217C0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 w:rsidRPr="00D47DC2">
        <w:rPr>
          <w:sz w:val="22"/>
          <w:szCs w:val="22"/>
        </w:rPr>
        <w:t xml:space="preserve">                  </w:t>
      </w:r>
      <w:r w:rsidR="006A4627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 xml:space="preserve">   </w:t>
      </w:r>
      <w:r w:rsidR="006A4627" w:rsidRPr="00D47DC2">
        <w:rPr>
          <w:sz w:val="22"/>
          <w:szCs w:val="22"/>
        </w:rPr>
        <w:t>(</w:t>
      </w:r>
      <w:r w:rsidR="00DA52BA" w:rsidRPr="00D47DC2">
        <w:rPr>
          <w:sz w:val="22"/>
          <w:szCs w:val="22"/>
        </w:rPr>
        <w:t>является/не является (нужное указать)</w:t>
      </w:r>
    </w:p>
    <w:p w14:paraId="3B73EF72" w14:textId="77777777" w:rsidR="00DA52BA" w:rsidRPr="00D47DC2" w:rsidRDefault="00DA52BA" w:rsidP="00A217C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</w:t>
      </w:r>
    </w:p>
    <w:p w14:paraId="69B5CF23" w14:textId="77777777" w:rsidR="00DA52BA" w:rsidRPr="00D47DC2" w:rsidRDefault="00DA52BA" w:rsidP="00A217C0">
      <w:pPr>
        <w:spacing w:after="0"/>
        <w:jc w:val="center"/>
        <w:rPr>
          <w:b/>
          <w:sz w:val="22"/>
          <w:szCs w:val="22"/>
        </w:rPr>
      </w:pPr>
    </w:p>
    <w:p w14:paraId="7ED8730A" w14:textId="77777777" w:rsidR="00DA52BA" w:rsidRPr="00D47DC2" w:rsidRDefault="00DA52BA" w:rsidP="00A217C0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14:paraId="50C2341A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</w:t>
      </w:r>
      <w:r w:rsidR="004822FB" w:rsidRPr="00D47DC2">
        <w:rPr>
          <w:rFonts w:eastAsia="Calibri"/>
          <w:sz w:val="22"/>
          <w:szCs w:val="22"/>
          <w:lang w:eastAsia="en-US"/>
        </w:rPr>
        <w:t xml:space="preserve"> (я), согласны (-ен) поставить </w:t>
      </w:r>
      <w:r w:rsidRPr="00D47DC2">
        <w:rPr>
          <w:rFonts w:eastAsia="Calibri"/>
          <w:sz w:val="22"/>
          <w:szCs w:val="22"/>
          <w:lang w:eastAsia="en-US"/>
        </w:rPr>
        <w:t xml:space="preserve">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 w:rsidRPr="00D47DC2">
        <w:rPr>
          <w:rFonts w:eastAsia="Calibri"/>
          <w:sz w:val="22"/>
          <w:szCs w:val="22"/>
          <w:lang w:eastAsia="en-US"/>
        </w:rPr>
        <w:t xml:space="preserve">извещением </w:t>
      </w:r>
      <w:r w:rsidRPr="00D47DC2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14:paraId="4555B1D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лся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):</w:t>
      </w:r>
    </w:p>
    <w:p w14:paraId="0393A01B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 (-ы) поставить товар в полном его соответствии;</w:t>
      </w:r>
    </w:p>
    <w:p w14:paraId="5171E4FA" w14:textId="77777777" w:rsidR="00DA52BA" w:rsidRPr="00D47DC2" w:rsidRDefault="00DA52BA" w:rsidP="00A217C0">
      <w:pPr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14:paraId="196A3B5E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14:paraId="1B7431E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14:paraId="53AA6F6F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14:paraId="4C81E857" w14:textId="2ED3B27A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- </w:t>
      </w:r>
      <w:r w:rsidR="004A1C2F" w:rsidRPr="00D47DC2">
        <w:rPr>
          <w:sz w:val="22"/>
          <w:szCs w:val="22"/>
        </w:rPr>
        <w:t>на наше (мое) имущество,</w:t>
      </w:r>
      <w:r w:rsidRPr="00D47DC2">
        <w:rPr>
          <w:sz w:val="22"/>
          <w:szCs w:val="22"/>
        </w:rPr>
        <w:t xml:space="preserve">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D47DC2">
        <w:rPr>
          <w:rFonts w:eastAsia="Calibri"/>
          <w:sz w:val="22"/>
          <w:szCs w:val="22"/>
          <w:lang w:eastAsia="en-US"/>
        </w:rPr>
        <w:t>;</w:t>
      </w:r>
    </w:p>
    <w:p w14:paraId="2EBB247A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C73321D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4A565B8D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</w:t>
      </w:r>
      <w:r w:rsidRPr="00D47DC2">
        <w:rPr>
          <w:sz w:val="22"/>
          <w:szCs w:val="22"/>
        </w:rPr>
        <w:lastRenderedPageBreak/>
        <w:t>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6E0301F8" w14:textId="77777777" w:rsidR="00DA52BA" w:rsidRPr="00D47DC2" w:rsidRDefault="00DA52BA" w:rsidP="00A217C0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046F6775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40E09765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031CD7C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048DEDB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усь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53E46C54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усь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срок,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7D1CB8DB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), в случае если по результатам рассмотрения заявок наша (моя) заявка будет признана единственной соответствующей требованиям </w:t>
      </w:r>
      <w:r w:rsidR="00B92493" w:rsidRPr="00D47DC2">
        <w:rPr>
          <w:rFonts w:eastAsia="Calibri"/>
          <w:sz w:val="22"/>
          <w:szCs w:val="22"/>
          <w:lang w:eastAsia="en-US"/>
        </w:rPr>
        <w:t>извещения</w:t>
      </w:r>
      <w:r w:rsidRPr="00D47DC2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51EC9F1F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), в случае заключения с нами договора предоставить обеспечение договора в размере, указанном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 xml:space="preserve"> о закупке.</w:t>
      </w:r>
    </w:p>
    <w:p w14:paraId="7DA141F3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2E6BF161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D47DC2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14:paraId="7E17D181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    </w:t>
      </w:r>
      <w:r w:rsidRPr="00D47DC2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2" w:history="1">
        <w:proofErr w:type="spellStart"/>
        <w:r w:rsidRPr="00D47DC2">
          <w:rPr>
            <w:rStyle w:val="afff7"/>
            <w:sz w:val="22"/>
            <w:szCs w:val="22"/>
            <w:lang w:val="en-US"/>
          </w:rPr>
          <w:t>zakupki</w:t>
        </w:r>
        <w:proofErr w:type="spellEnd"/>
        <w:r w:rsidRPr="00D47DC2">
          <w:rPr>
            <w:rStyle w:val="afff7"/>
            <w:sz w:val="22"/>
            <w:szCs w:val="22"/>
          </w:rPr>
          <w:t>.</w:t>
        </w:r>
        <w:r w:rsidRPr="00D47DC2">
          <w:rPr>
            <w:rStyle w:val="afff7"/>
            <w:sz w:val="22"/>
            <w:szCs w:val="22"/>
            <w:lang w:val="en-US"/>
          </w:rPr>
          <w:t>gov</w:t>
        </w:r>
        <w:r w:rsidRPr="00D47DC2">
          <w:rPr>
            <w:rStyle w:val="afff7"/>
            <w:sz w:val="22"/>
            <w:szCs w:val="22"/>
          </w:rPr>
          <w:t>.</w:t>
        </w:r>
        <w:proofErr w:type="spellStart"/>
        <w:r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.</w:t>
      </w:r>
    </w:p>
    <w:p w14:paraId="72CD35B3" w14:textId="77777777" w:rsidR="00DA52BA" w:rsidRPr="00D47DC2" w:rsidRDefault="00DA52BA" w:rsidP="00A217C0">
      <w:pPr>
        <w:spacing w:after="0"/>
        <w:ind w:firstLine="709"/>
        <w:rPr>
          <w:b/>
          <w:bCs/>
          <w:sz w:val="22"/>
          <w:szCs w:val="22"/>
        </w:rPr>
      </w:pPr>
      <w:r w:rsidRPr="00D47DC2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5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5497"/>
        <w:gridCol w:w="3323"/>
      </w:tblGrid>
      <w:tr w:rsidR="00DA52BA" w:rsidRPr="00D47DC2" w14:paraId="01504FFE" w14:textId="77777777" w:rsidTr="001321D5">
        <w:trPr>
          <w:trHeight w:val="407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20D56" w14:textId="77777777" w:rsidR="00DA52BA" w:rsidRPr="00D47DC2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67915" w14:textId="77777777" w:rsidR="00DA52BA" w:rsidRPr="00D47DC2" w:rsidRDefault="00DA52BA" w:rsidP="00A217C0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FD020" w14:textId="77777777" w:rsidR="00DA52BA" w:rsidRPr="00D47DC2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D47DC2" w14:paraId="3A221BDC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97A33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1.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1AF79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59C18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D47DC2" w14:paraId="633C8129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3AA47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2.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83A16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94519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D47DC2" w14:paraId="4AEF53A3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3DAC3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3.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C2EA7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67EE8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14:paraId="5A686762" w14:textId="77777777" w:rsidR="00DA52BA" w:rsidRPr="00D47DC2" w:rsidRDefault="00085717" w:rsidP="00A217C0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</w:t>
      </w:r>
      <w:r w:rsidR="00DA52BA" w:rsidRPr="00D47DC2">
        <w:rPr>
          <w:sz w:val="22"/>
          <w:szCs w:val="22"/>
        </w:rPr>
        <w:t xml:space="preserve">____________________ </w:t>
      </w:r>
      <w:r w:rsidR="00DA52BA" w:rsidRPr="00D47DC2">
        <w:rPr>
          <w:sz w:val="22"/>
          <w:szCs w:val="22"/>
        </w:rPr>
        <w:tab/>
        <w:t xml:space="preserve">______________________   </w:t>
      </w:r>
      <w:r w:rsidR="00DA52BA" w:rsidRPr="00D47DC2">
        <w:rPr>
          <w:sz w:val="22"/>
          <w:szCs w:val="22"/>
        </w:rPr>
        <w:tab/>
        <w:t>/___________________/</w:t>
      </w:r>
    </w:p>
    <w:p w14:paraId="72530C44" w14:textId="77777777" w:rsidR="00DA52BA" w:rsidRPr="00D47DC2" w:rsidRDefault="00DA52BA" w:rsidP="00A217C0">
      <w:pPr>
        <w:spacing w:after="0"/>
        <w:ind w:firstLine="709"/>
        <w:rPr>
          <w:sz w:val="22"/>
          <w:szCs w:val="22"/>
        </w:rPr>
      </w:pPr>
      <w:r w:rsidRPr="00D47DC2">
        <w:rPr>
          <w:sz w:val="22"/>
          <w:szCs w:val="22"/>
        </w:rPr>
        <w:t xml:space="preserve"> (должность)</w:t>
      </w:r>
      <w:r w:rsidR="00193DBC" w:rsidRPr="00D47DC2">
        <w:rPr>
          <w:sz w:val="22"/>
          <w:szCs w:val="22"/>
        </w:rPr>
        <w:tab/>
      </w:r>
      <w:r w:rsidR="00193DBC" w:rsidRPr="00D47DC2">
        <w:rPr>
          <w:sz w:val="22"/>
          <w:szCs w:val="22"/>
        </w:rPr>
        <w:tab/>
      </w:r>
      <w:r w:rsidR="00193DBC" w:rsidRPr="00D47DC2">
        <w:rPr>
          <w:sz w:val="22"/>
          <w:szCs w:val="22"/>
        </w:rPr>
        <w:tab/>
        <w:t xml:space="preserve"> (подпись)</w:t>
      </w:r>
      <w:r w:rsidR="00193DBC" w:rsidRPr="00D47DC2">
        <w:rPr>
          <w:sz w:val="22"/>
          <w:szCs w:val="22"/>
        </w:rPr>
        <w:tab/>
        <w:t xml:space="preserve">                          </w:t>
      </w:r>
      <w:proofErr w:type="gramStart"/>
      <w:r w:rsidRPr="00D47DC2">
        <w:rPr>
          <w:sz w:val="22"/>
          <w:szCs w:val="22"/>
        </w:rPr>
        <w:t xml:space="preserve">   (</w:t>
      </w:r>
      <w:proofErr w:type="gramEnd"/>
      <w:r w:rsidRPr="00D47DC2">
        <w:rPr>
          <w:sz w:val="22"/>
          <w:szCs w:val="22"/>
        </w:rPr>
        <w:t>ФИО)</w:t>
      </w:r>
    </w:p>
    <w:p w14:paraId="770A7B98" w14:textId="77777777" w:rsidR="00DA52BA" w:rsidRPr="00D47DC2" w:rsidRDefault="00DA52BA" w:rsidP="00A217C0">
      <w:pPr>
        <w:keepNext/>
        <w:tabs>
          <w:tab w:val="left" w:pos="4962"/>
        </w:tabs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D47DC2">
        <w:rPr>
          <w:sz w:val="22"/>
          <w:szCs w:val="22"/>
        </w:rPr>
        <w:t>М.П.</w:t>
      </w:r>
      <w:r w:rsidRPr="00D47DC2">
        <w:rPr>
          <w:sz w:val="22"/>
          <w:szCs w:val="22"/>
        </w:rPr>
        <w:br w:type="page"/>
      </w:r>
      <w:r w:rsidRPr="00D47DC2">
        <w:rPr>
          <w:b/>
          <w:bCs/>
          <w:i/>
          <w:sz w:val="22"/>
          <w:szCs w:val="22"/>
        </w:rPr>
        <w:lastRenderedPageBreak/>
        <w:t>Приложение № 1 к заявке на участие в закупке</w:t>
      </w:r>
    </w:p>
    <w:p w14:paraId="68346FD3" w14:textId="77777777" w:rsidR="00F51CF2" w:rsidRPr="00D47DC2" w:rsidRDefault="00F51CF2" w:rsidP="00F868AE">
      <w:pPr>
        <w:spacing w:after="0"/>
        <w:rPr>
          <w:i/>
          <w:sz w:val="22"/>
          <w:szCs w:val="22"/>
        </w:rPr>
      </w:pPr>
    </w:p>
    <w:p w14:paraId="3EB2EA5D" w14:textId="77777777" w:rsidR="00F51CF2" w:rsidRPr="00D47DC2" w:rsidRDefault="00F51CF2" w:rsidP="00F868AE">
      <w:pPr>
        <w:spacing w:after="0"/>
        <w:rPr>
          <w:i/>
          <w:sz w:val="22"/>
          <w:szCs w:val="22"/>
        </w:rPr>
      </w:pPr>
    </w:p>
    <w:p w14:paraId="70D5BD29" w14:textId="77777777" w:rsidR="00DA52BA" w:rsidRPr="00D47DC2" w:rsidRDefault="00DA52BA" w:rsidP="00F868AE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>На бланке организации</w:t>
      </w:r>
    </w:p>
    <w:p w14:paraId="2E50B8AD" w14:textId="6ADD2CAD" w:rsidR="004822FB" w:rsidRPr="00D47DC2" w:rsidRDefault="00DA52BA" w:rsidP="00F868AE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Дата, исх. Номер </w:t>
      </w:r>
    </w:p>
    <w:p w14:paraId="69C99E76" w14:textId="77777777" w:rsidR="00DA52BA" w:rsidRPr="00D47DC2" w:rsidRDefault="00DA52BA" w:rsidP="001321D5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в Комиссию по закупкам</w:t>
      </w:r>
    </w:p>
    <w:p w14:paraId="76D0F7FF" w14:textId="77777777" w:rsidR="00DA52BA" w:rsidRPr="00D47DC2" w:rsidRDefault="00DA52BA" w:rsidP="001321D5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АО «Аэропорт Сургут»</w:t>
      </w:r>
    </w:p>
    <w:p w14:paraId="6C41E494" w14:textId="4207D4D2" w:rsidR="005C3AA5" w:rsidRPr="0043598E" w:rsidRDefault="0097492B" w:rsidP="0043598E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№ закупки: __</w:t>
      </w:r>
      <w:r w:rsidR="00DA52BA" w:rsidRPr="00D47DC2">
        <w:rPr>
          <w:sz w:val="22"/>
          <w:szCs w:val="22"/>
        </w:rPr>
        <w:t>/202</w:t>
      </w:r>
      <w:r w:rsidRPr="00D47DC2">
        <w:rPr>
          <w:sz w:val="22"/>
          <w:szCs w:val="22"/>
        </w:rPr>
        <w:t>5</w:t>
      </w:r>
      <w:r w:rsidR="00227751" w:rsidRPr="00D47DC2">
        <w:rPr>
          <w:sz w:val="22"/>
          <w:szCs w:val="22"/>
        </w:rPr>
        <w:t xml:space="preserve"> ЗК</w:t>
      </w:r>
    </w:p>
    <w:p w14:paraId="36EAE605" w14:textId="77777777" w:rsidR="0069723B" w:rsidRPr="00D47DC2" w:rsidRDefault="0069723B" w:rsidP="0069723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Описание поставки Товара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819"/>
        <w:gridCol w:w="4678"/>
      </w:tblGrid>
      <w:tr w:rsidR="0069723B" w:rsidRPr="00D47DC2" w14:paraId="05BDEE05" w14:textId="77777777" w:rsidTr="00FA64BE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6C872927" w14:textId="77777777" w:rsidR="0069723B" w:rsidRPr="00D47DC2" w:rsidRDefault="0069723B" w:rsidP="00FA64BE">
            <w:pPr>
              <w:keepNext/>
              <w:spacing w:after="0"/>
              <w:ind w:right="-108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1842A71F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5011FDBE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  <w:p w14:paraId="5D4045AD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</w:p>
        </w:tc>
      </w:tr>
      <w:tr w:rsidR="0069723B" w:rsidRPr="00D47DC2" w14:paraId="3753E959" w14:textId="77777777" w:rsidTr="00BC2E20">
        <w:trPr>
          <w:trHeight w:hRule="exact" w:val="661"/>
        </w:trPr>
        <w:tc>
          <w:tcPr>
            <w:tcW w:w="534" w:type="dxa"/>
            <w:vAlign w:val="center"/>
          </w:tcPr>
          <w:p w14:paraId="6260E612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A67197B" w14:textId="0F3209B9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Наименование Товаров</w:t>
            </w:r>
          </w:p>
        </w:tc>
        <w:tc>
          <w:tcPr>
            <w:tcW w:w="4678" w:type="dxa"/>
            <w:vAlign w:val="center"/>
          </w:tcPr>
          <w:p w14:paraId="20494E7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60BF69DD" w14:textId="77777777" w:rsidTr="00747149">
        <w:trPr>
          <w:trHeight w:hRule="exact" w:val="571"/>
        </w:trPr>
        <w:tc>
          <w:tcPr>
            <w:tcW w:w="534" w:type="dxa"/>
            <w:vAlign w:val="center"/>
          </w:tcPr>
          <w:p w14:paraId="292BC510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F33C677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Цена за единицу Товара без учета НДС</w:t>
            </w:r>
          </w:p>
        </w:tc>
        <w:tc>
          <w:tcPr>
            <w:tcW w:w="4678" w:type="dxa"/>
            <w:vAlign w:val="center"/>
          </w:tcPr>
          <w:p w14:paraId="505179ED" w14:textId="417B2B33" w:rsidR="0069723B" w:rsidRPr="001E4214" w:rsidRDefault="0069723B" w:rsidP="00FA64BE">
            <w:pPr>
              <w:tabs>
                <w:tab w:val="left" w:pos="6795"/>
              </w:tabs>
              <w:spacing w:after="0"/>
              <w:rPr>
                <w:i/>
                <w:color w:val="FF0000"/>
                <w:szCs w:val="22"/>
              </w:rPr>
            </w:pPr>
            <w:r w:rsidRPr="001E4214">
              <w:rPr>
                <w:i/>
                <w:color w:val="FF0000"/>
                <w:sz w:val="22"/>
                <w:szCs w:val="22"/>
              </w:rPr>
              <w:t xml:space="preserve">Согласно таблице №1 к настоящему </w:t>
            </w:r>
            <w:r w:rsidR="001E4214" w:rsidRPr="001E4214">
              <w:rPr>
                <w:i/>
                <w:color w:val="FF0000"/>
                <w:sz w:val="22"/>
                <w:szCs w:val="22"/>
              </w:rPr>
              <w:t>П</w:t>
            </w:r>
            <w:r w:rsidRPr="001E4214">
              <w:rPr>
                <w:i/>
                <w:color w:val="FF0000"/>
                <w:sz w:val="22"/>
                <w:szCs w:val="22"/>
              </w:rPr>
              <w:t>риложению</w:t>
            </w:r>
          </w:p>
        </w:tc>
      </w:tr>
      <w:tr w:rsidR="0069723B" w:rsidRPr="00D47DC2" w14:paraId="592703B2" w14:textId="77777777" w:rsidTr="00747149">
        <w:trPr>
          <w:trHeight w:hRule="exact" w:val="565"/>
        </w:trPr>
        <w:tc>
          <w:tcPr>
            <w:tcW w:w="534" w:type="dxa"/>
            <w:vAlign w:val="center"/>
          </w:tcPr>
          <w:p w14:paraId="2A4D2B4A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D826DDA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4678" w:type="dxa"/>
            <w:vAlign w:val="center"/>
          </w:tcPr>
          <w:p w14:paraId="3FBD3856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4614CA3C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48C5B64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3EFA4BA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4678" w:type="dxa"/>
            <w:vAlign w:val="center"/>
          </w:tcPr>
          <w:p w14:paraId="7B8F5DF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56CEA101" w14:textId="77777777" w:rsidTr="00747149">
        <w:trPr>
          <w:trHeight w:hRule="exact" w:val="742"/>
        </w:trPr>
        <w:tc>
          <w:tcPr>
            <w:tcW w:w="534" w:type="dxa"/>
            <w:vAlign w:val="center"/>
          </w:tcPr>
          <w:p w14:paraId="269F433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6E2E355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Сведения о сроке поставки </w:t>
            </w:r>
          </w:p>
          <w:p w14:paraId="093816D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4678" w:type="dxa"/>
            <w:vAlign w:val="center"/>
          </w:tcPr>
          <w:p w14:paraId="47D1CDB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05ED7210" w14:textId="77777777" w:rsidTr="00406EA5">
        <w:trPr>
          <w:trHeight w:hRule="exact" w:val="620"/>
        </w:trPr>
        <w:tc>
          <w:tcPr>
            <w:tcW w:w="534" w:type="dxa"/>
            <w:vAlign w:val="center"/>
          </w:tcPr>
          <w:p w14:paraId="500378E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0432CEF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4678" w:type="dxa"/>
            <w:vAlign w:val="center"/>
          </w:tcPr>
          <w:p w14:paraId="1C1FAAF0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51AEBE1F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13D7E1F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F1C287B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Способ доставки </w:t>
            </w:r>
          </w:p>
          <w:p w14:paraId="6649B985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(авиа, ж/д, авто, водный транспорт), </w:t>
            </w:r>
          </w:p>
          <w:p w14:paraId="355F098F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4678" w:type="dxa"/>
            <w:vAlign w:val="center"/>
          </w:tcPr>
          <w:p w14:paraId="19FE73D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0B0CB448" w14:textId="77777777" w:rsidTr="00406EA5">
        <w:trPr>
          <w:trHeight w:hRule="exact" w:val="730"/>
        </w:trPr>
        <w:tc>
          <w:tcPr>
            <w:tcW w:w="534" w:type="dxa"/>
            <w:vAlign w:val="center"/>
          </w:tcPr>
          <w:p w14:paraId="37C07BE3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E5D7806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Порядок доставки Товара </w:t>
            </w:r>
          </w:p>
          <w:p w14:paraId="12D25FB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4678" w:type="dxa"/>
            <w:vAlign w:val="center"/>
          </w:tcPr>
          <w:p w14:paraId="2BAF9C52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36A091EC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16CF45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BE77531" w14:textId="6EF58ABF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Момент перехода права собственности на товар и риска случайной гибели (с </w:t>
            </w:r>
            <w:r w:rsidR="004A1C2F" w:rsidRPr="00D47DC2">
              <w:rPr>
                <w:sz w:val="22"/>
                <w:szCs w:val="22"/>
              </w:rPr>
              <w:t>момента доставки</w:t>
            </w:r>
            <w:r w:rsidRPr="00D47DC2">
              <w:rPr>
                <w:sz w:val="22"/>
                <w:szCs w:val="22"/>
              </w:rPr>
              <w:t xml:space="preserve"> Покупателю, передачи первому перевозчику) </w:t>
            </w:r>
          </w:p>
        </w:tc>
        <w:tc>
          <w:tcPr>
            <w:tcW w:w="4678" w:type="dxa"/>
            <w:vAlign w:val="center"/>
          </w:tcPr>
          <w:p w14:paraId="0987B7B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17EF43EE" w14:textId="77777777" w:rsidTr="00747149">
        <w:trPr>
          <w:trHeight w:hRule="exact" w:val="687"/>
        </w:trPr>
        <w:tc>
          <w:tcPr>
            <w:tcW w:w="534" w:type="dxa"/>
            <w:vAlign w:val="center"/>
          </w:tcPr>
          <w:p w14:paraId="490AD06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EEA6FD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4678" w:type="dxa"/>
            <w:vAlign w:val="center"/>
          </w:tcPr>
          <w:p w14:paraId="42D246B4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29659627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510DC173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7C33744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4678" w:type="dxa"/>
            <w:vAlign w:val="center"/>
          </w:tcPr>
          <w:p w14:paraId="372BE10E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1A1FE341" w14:textId="77777777" w:rsidTr="00747149">
        <w:trPr>
          <w:trHeight w:hRule="exact" w:val="499"/>
        </w:trPr>
        <w:tc>
          <w:tcPr>
            <w:tcW w:w="534" w:type="dxa"/>
            <w:vAlign w:val="center"/>
          </w:tcPr>
          <w:p w14:paraId="393E1542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DC25C92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4678" w:type="dxa"/>
            <w:vAlign w:val="center"/>
          </w:tcPr>
          <w:p w14:paraId="44660D7A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62FE9605" w14:textId="77777777" w:rsidTr="00FA64BE">
        <w:trPr>
          <w:trHeight w:hRule="exact" w:val="1145"/>
        </w:trPr>
        <w:tc>
          <w:tcPr>
            <w:tcW w:w="534" w:type="dxa"/>
            <w:vAlign w:val="center"/>
          </w:tcPr>
          <w:p w14:paraId="545DF799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3F09142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4678" w:type="dxa"/>
            <w:vAlign w:val="center"/>
          </w:tcPr>
          <w:p w14:paraId="2F01614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2C702360" w14:textId="77777777" w:rsidTr="00747149">
        <w:trPr>
          <w:trHeight w:hRule="exact" w:val="863"/>
        </w:trPr>
        <w:tc>
          <w:tcPr>
            <w:tcW w:w="534" w:type="dxa"/>
            <w:vAlign w:val="center"/>
          </w:tcPr>
          <w:p w14:paraId="5BCE2FD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00ECFEF" w14:textId="77777777" w:rsidR="0069723B" w:rsidRPr="00D47DC2" w:rsidRDefault="0069723B" w:rsidP="005424D5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Перечень документации, передаваемой с Товаром (сертификаты соответствия и иные документы)</w:t>
            </w:r>
          </w:p>
        </w:tc>
        <w:tc>
          <w:tcPr>
            <w:tcW w:w="4678" w:type="dxa"/>
            <w:vAlign w:val="center"/>
          </w:tcPr>
          <w:p w14:paraId="234BC27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6BEC2459" w14:textId="77777777" w:rsidTr="00406EA5">
        <w:trPr>
          <w:trHeight w:hRule="exact" w:val="710"/>
        </w:trPr>
        <w:tc>
          <w:tcPr>
            <w:tcW w:w="534" w:type="dxa"/>
            <w:vAlign w:val="center"/>
          </w:tcPr>
          <w:p w14:paraId="6509F30A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9BDA651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Перечень и количество расходных материалов, передаваемых с Товаром</w:t>
            </w:r>
          </w:p>
        </w:tc>
        <w:tc>
          <w:tcPr>
            <w:tcW w:w="4678" w:type="dxa"/>
            <w:vAlign w:val="center"/>
          </w:tcPr>
          <w:p w14:paraId="0BA2498C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05BA4" w:rsidRPr="001E4214" w14:paraId="428823B1" w14:textId="77777777" w:rsidTr="00747149">
        <w:trPr>
          <w:trHeight w:hRule="exact" w:val="559"/>
        </w:trPr>
        <w:tc>
          <w:tcPr>
            <w:tcW w:w="534" w:type="dxa"/>
            <w:vAlign w:val="center"/>
          </w:tcPr>
          <w:p w14:paraId="12BA5EB4" w14:textId="77777777" w:rsidR="00605BA4" w:rsidRPr="00D47DC2" w:rsidRDefault="00605BA4" w:rsidP="00605B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E873" w14:textId="2A721DDE" w:rsidR="00605BA4" w:rsidRPr="001E4214" w:rsidRDefault="00605BA4" w:rsidP="00605BA4">
            <w:pPr>
              <w:pStyle w:val="Default"/>
              <w:rPr>
                <w:sz w:val="22"/>
                <w:szCs w:val="22"/>
              </w:rPr>
            </w:pPr>
            <w:r w:rsidRPr="001E4214">
              <w:rPr>
                <w:szCs w:val="22"/>
              </w:rPr>
              <w:t>Страна происхождения товара, работы, услуги</w:t>
            </w:r>
          </w:p>
        </w:tc>
        <w:tc>
          <w:tcPr>
            <w:tcW w:w="4678" w:type="dxa"/>
            <w:vAlign w:val="center"/>
          </w:tcPr>
          <w:p w14:paraId="4D153B13" w14:textId="77777777" w:rsidR="00605BA4" w:rsidRPr="001E4214" w:rsidRDefault="00605BA4" w:rsidP="00605BA4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05BA4" w:rsidRPr="001E4214" w14:paraId="44BCFB5D" w14:textId="77777777" w:rsidTr="00605BA4">
        <w:trPr>
          <w:trHeight w:hRule="exact" w:val="844"/>
        </w:trPr>
        <w:tc>
          <w:tcPr>
            <w:tcW w:w="534" w:type="dxa"/>
            <w:vAlign w:val="center"/>
          </w:tcPr>
          <w:p w14:paraId="4A240C47" w14:textId="77777777" w:rsidR="00605BA4" w:rsidRPr="001E4214" w:rsidRDefault="00605BA4" w:rsidP="00605B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EF5C" w14:textId="0594A3D5" w:rsidR="00605BA4" w:rsidRPr="001E4214" w:rsidRDefault="001E4214" w:rsidP="00605BA4">
            <w:pPr>
              <w:pStyle w:val="Default"/>
              <w:rPr>
                <w:sz w:val="22"/>
                <w:szCs w:val="22"/>
              </w:rPr>
            </w:pPr>
            <w:r w:rsidRPr="001E4214">
              <w:rPr>
                <w:sz w:val="22"/>
                <w:szCs w:val="22"/>
              </w:rPr>
              <w:t>*</w:t>
            </w:r>
            <w:r w:rsidR="00605BA4" w:rsidRPr="001E4214">
              <w:rPr>
                <w:sz w:val="22"/>
                <w:szCs w:val="22"/>
              </w:rPr>
              <w:t>В случае, если товар, работа, услуга произведены на территории РФ (ЕАЭС), название реестра и номер реестровой записи</w:t>
            </w:r>
          </w:p>
        </w:tc>
        <w:tc>
          <w:tcPr>
            <w:tcW w:w="4678" w:type="dxa"/>
            <w:vAlign w:val="center"/>
          </w:tcPr>
          <w:p w14:paraId="39A68805" w14:textId="77777777" w:rsidR="00605BA4" w:rsidRPr="001E4214" w:rsidRDefault="00605BA4" w:rsidP="00605BA4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1E4214" w14:paraId="197663E5" w14:textId="77777777" w:rsidTr="00406EA5">
        <w:trPr>
          <w:trHeight w:hRule="exact" w:val="706"/>
        </w:trPr>
        <w:tc>
          <w:tcPr>
            <w:tcW w:w="534" w:type="dxa"/>
            <w:vAlign w:val="center"/>
          </w:tcPr>
          <w:p w14:paraId="5D3B55C7" w14:textId="77777777" w:rsidR="0069723B" w:rsidRPr="001E421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8569F6A" w14:textId="77777777" w:rsidR="0069723B" w:rsidRPr="001E4214" w:rsidRDefault="0069723B" w:rsidP="00FA64BE">
            <w:pPr>
              <w:pStyle w:val="Default"/>
              <w:rPr>
                <w:sz w:val="22"/>
                <w:szCs w:val="22"/>
              </w:rPr>
            </w:pPr>
            <w:r w:rsidRPr="001E4214">
              <w:rPr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4678" w:type="dxa"/>
            <w:vAlign w:val="center"/>
          </w:tcPr>
          <w:p w14:paraId="3E2E8378" w14:textId="77777777" w:rsidR="0069723B" w:rsidRPr="001E421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</w:tbl>
    <w:p w14:paraId="6DE2FEBD" w14:textId="5DFF2B04" w:rsidR="0069723B" w:rsidRPr="001E4214" w:rsidRDefault="0069723B" w:rsidP="0069723B">
      <w:pPr>
        <w:spacing w:after="0"/>
        <w:rPr>
          <w:rFonts w:eastAsia="Calibri"/>
          <w:sz w:val="22"/>
          <w:szCs w:val="22"/>
          <w:lang w:eastAsia="en-US"/>
        </w:rPr>
      </w:pPr>
    </w:p>
    <w:p w14:paraId="2122331D" w14:textId="5E590B27" w:rsidR="00605BA4" w:rsidRPr="00747149" w:rsidRDefault="001E4214" w:rsidP="00747149">
      <w:pPr>
        <w:jc w:val="both"/>
        <w:rPr>
          <w:color w:val="FF0000"/>
          <w:sz w:val="22"/>
          <w:szCs w:val="22"/>
        </w:rPr>
      </w:pPr>
      <w:r w:rsidRPr="001E4214">
        <w:rPr>
          <w:color w:val="FF0000"/>
          <w:sz w:val="22"/>
          <w:szCs w:val="22"/>
        </w:rPr>
        <w:t>*</w:t>
      </w:r>
      <w:r w:rsidR="00605BA4" w:rsidRPr="001E4214">
        <w:rPr>
          <w:color w:val="FF0000"/>
          <w:sz w:val="22"/>
          <w:szCs w:val="22"/>
        </w:rPr>
        <w:t>При установлении запрета или ограничения в</w:t>
      </w:r>
      <w:r w:rsidR="00605BA4" w:rsidRPr="001E4214">
        <w:rPr>
          <w:sz w:val="22"/>
          <w:szCs w:val="22"/>
        </w:rPr>
        <w:t xml:space="preserve">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участник указывает</w:t>
      </w:r>
      <w:r w:rsidR="00605BA4">
        <w:rPr>
          <w:sz w:val="22"/>
          <w:szCs w:val="22"/>
        </w:rPr>
        <w:t xml:space="preserve"> </w:t>
      </w:r>
    </w:p>
    <w:p w14:paraId="38537B7E" w14:textId="77777777" w:rsidR="0069723B" w:rsidRPr="00D47DC2" w:rsidRDefault="0069723B" w:rsidP="0069723B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75B55ABA" w14:textId="77777777" w:rsidR="0069723B" w:rsidRPr="00D47DC2" w:rsidRDefault="0069723B" w:rsidP="0069723B">
      <w:pPr>
        <w:spacing w:after="0"/>
        <w:ind w:firstLine="567"/>
        <w:rPr>
          <w:sz w:val="22"/>
          <w:szCs w:val="22"/>
        </w:rPr>
      </w:pPr>
      <w:r w:rsidRPr="00D47DC2">
        <w:rPr>
          <w:sz w:val="22"/>
          <w:szCs w:val="22"/>
        </w:rPr>
        <w:t>(</w:t>
      </w:r>
      <w:proofErr w:type="gramStart"/>
      <w:r w:rsidRPr="00D47DC2">
        <w:rPr>
          <w:sz w:val="22"/>
          <w:szCs w:val="22"/>
        </w:rPr>
        <w:t>должность)   </w:t>
      </w:r>
      <w:proofErr w:type="gramEnd"/>
      <w:r w:rsidRPr="00D47DC2">
        <w:rPr>
          <w:sz w:val="22"/>
          <w:szCs w:val="22"/>
        </w:rPr>
        <w:t>                                   (подпись)                                                  (ФИО)</w:t>
      </w:r>
    </w:p>
    <w:p w14:paraId="7ACE7A78" w14:textId="25418A08" w:rsidR="0069723B" w:rsidRPr="00747149" w:rsidRDefault="0069723B" w:rsidP="0069723B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 xml:space="preserve"> М.П.</w:t>
      </w:r>
    </w:p>
    <w:p w14:paraId="763FEC55" w14:textId="77777777" w:rsidR="001525E7" w:rsidRPr="00D47DC2" w:rsidRDefault="001525E7" w:rsidP="0069723B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14:paraId="5FA8119F" w14:textId="4BCE1625" w:rsidR="00672DDD" w:rsidRPr="00D47DC2" w:rsidRDefault="0069723B" w:rsidP="0069723B">
      <w:pPr>
        <w:spacing w:after="0"/>
        <w:rPr>
          <w:b/>
          <w:bCs/>
          <w:i/>
          <w:color w:val="C00000"/>
          <w:sz w:val="22"/>
          <w:szCs w:val="22"/>
        </w:rPr>
      </w:pPr>
      <w:r w:rsidRPr="00D47DC2">
        <w:rPr>
          <w:b/>
          <w:i/>
          <w:color w:val="C00000"/>
          <w:sz w:val="22"/>
          <w:szCs w:val="22"/>
        </w:rPr>
        <w:t xml:space="preserve">Таблица №1 к Приложению № 1 </w:t>
      </w:r>
      <w:r w:rsidRPr="00D47DC2">
        <w:rPr>
          <w:b/>
          <w:bCs/>
          <w:i/>
          <w:color w:val="C00000"/>
          <w:sz w:val="22"/>
          <w:szCs w:val="22"/>
        </w:rPr>
        <w:t>к заявке на участие в закупке</w:t>
      </w:r>
    </w:p>
    <w:p w14:paraId="4DB8DEB9" w14:textId="77777777" w:rsidR="00672DDD" w:rsidRPr="00D47DC2" w:rsidRDefault="00672DDD" w:rsidP="0069723B">
      <w:pPr>
        <w:spacing w:after="0"/>
        <w:rPr>
          <w:b/>
          <w:bCs/>
          <w:i/>
          <w:color w:val="C00000"/>
          <w:sz w:val="22"/>
          <w:szCs w:val="22"/>
        </w:rPr>
      </w:pPr>
    </w:p>
    <w:tbl>
      <w:tblPr>
        <w:tblW w:w="10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2405"/>
        <w:gridCol w:w="2114"/>
        <w:gridCol w:w="821"/>
        <w:gridCol w:w="1474"/>
        <w:gridCol w:w="1137"/>
        <w:gridCol w:w="808"/>
        <w:gridCol w:w="14"/>
        <w:gridCol w:w="1369"/>
      </w:tblGrid>
      <w:tr w:rsidR="005E07B1" w:rsidRPr="00D47DC2" w14:paraId="090E18B6" w14:textId="77777777" w:rsidTr="00747149">
        <w:trPr>
          <w:trHeight w:val="965"/>
          <w:jc w:val="center"/>
        </w:trPr>
        <w:tc>
          <w:tcPr>
            <w:tcW w:w="587" w:type="dxa"/>
            <w:shd w:val="clear" w:color="auto" w:fill="C0C0C0"/>
            <w:vAlign w:val="center"/>
          </w:tcPr>
          <w:p w14:paraId="48453081" w14:textId="77777777" w:rsidR="005E07B1" w:rsidRPr="00D47DC2" w:rsidRDefault="005E07B1" w:rsidP="00547EC4">
            <w:pPr>
              <w:spacing w:after="0"/>
              <w:jc w:val="right"/>
              <w:rPr>
                <w:b/>
                <w:szCs w:val="22"/>
              </w:rPr>
            </w:pPr>
          </w:p>
          <w:p w14:paraId="2162A1C7" w14:textId="77777777" w:rsidR="005E07B1" w:rsidRPr="00D47DC2" w:rsidRDefault="005E07B1" w:rsidP="00547EC4">
            <w:pPr>
              <w:spacing w:after="0"/>
              <w:jc w:val="right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405" w:type="dxa"/>
            <w:shd w:val="clear" w:color="auto" w:fill="C0C0C0"/>
            <w:vAlign w:val="center"/>
          </w:tcPr>
          <w:p w14:paraId="5FE50BC2" w14:textId="75F64960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114" w:type="dxa"/>
            <w:shd w:val="clear" w:color="auto" w:fill="C0C0C0"/>
            <w:vAlign w:val="center"/>
          </w:tcPr>
          <w:p w14:paraId="710101B7" w14:textId="77777777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Функциональные характеристики</w:t>
            </w:r>
          </w:p>
          <w:p w14:paraId="4EABCD6E" w14:textId="6CC866B8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(потребительские свойства) Товара</w:t>
            </w:r>
          </w:p>
        </w:tc>
        <w:tc>
          <w:tcPr>
            <w:tcW w:w="821" w:type="dxa"/>
            <w:shd w:val="clear" w:color="auto" w:fill="C0C0C0"/>
            <w:vAlign w:val="center"/>
          </w:tcPr>
          <w:p w14:paraId="2FF4C9DB" w14:textId="43CC0E89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1474" w:type="dxa"/>
            <w:shd w:val="clear" w:color="auto" w:fill="C0C0C0"/>
            <w:vAlign w:val="center"/>
          </w:tcPr>
          <w:p w14:paraId="5CF0A8AE" w14:textId="4C0F6508" w:rsidR="005E07B1" w:rsidRPr="00D47DC2" w:rsidRDefault="001E4214" w:rsidP="00547EC4">
            <w:pPr>
              <w:spacing w:after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5E07B1" w:rsidRPr="00D47DC2">
              <w:rPr>
                <w:b/>
                <w:sz w:val="22"/>
                <w:szCs w:val="22"/>
              </w:rPr>
              <w:t xml:space="preserve">оличество </w:t>
            </w:r>
            <w:r>
              <w:rPr>
                <w:b/>
                <w:sz w:val="22"/>
                <w:szCs w:val="22"/>
              </w:rPr>
              <w:t>Т</w:t>
            </w:r>
            <w:r w:rsidR="005E07B1" w:rsidRPr="00D47DC2">
              <w:rPr>
                <w:b/>
                <w:sz w:val="22"/>
                <w:szCs w:val="22"/>
              </w:rPr>
              <w:t>овара</w:t>
            </w:r>
          </w:p>
        </w:tc>
        <w:tc>
          <w:tcPr>
            <w:tcW w:w="1137" w:type="dxa"/>
            <w:shd w:val="clear" w:color="auto" w:fill="C0C0C0"/>
            <w:vAlign w:val="center"/>
          </w:tcPr>
          <w:p w14:paraId="1783F80D" w14:textId="77777777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808" w:type="dxa"/>
            <w:shd w:val="clear" w:color="auto" w:fill="C0C0C0"/>
          </w:tcPr>
          <w:p w14:paraId="26B5A0B7" w14:textId="77777777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</w:p>
          <w:p w14:paraId="6235EFDF" w14:textId="5FA772A6" w:rsidR="005E07B1" w:rsidRPr="00D47DC2" w:rsidRDefault="005E07B1" w:rsidP="005E07B1">
            <w:pPr>
              <w:jc w:val="center"/>
              <w:rPr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 xml:space="preserve">НДС </w:t>
            </w:r>
            <w:r w:rsidR="001E4214">
              <w:rPr>
                <w:b/>
                <w:bCs/>
                <w:sz w:val="22"/>
                <w:szCs w:val="22"/>
              </w:rPr>
              <w:t>___</w:t>
            </w:r>
            <w:r w:rsidRPr="00D47DC2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383" w:type="dxa"/>
            <w:gridSpan w:val="2"/>
            <w:shd w:val="clear" w:color="auto" w:fill="C0C0C0"/>
            <w:vAlign w:val="center"/>
          </w:tcPr>
          <w:p w14:paraId="3CCFC039" w14:textId="247972CD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Итого цена с учетом НДС, руб.</w:t>
            </w:r>
          </w:p>
        </w:tc>
      </w:tr>
      <w:tr w:rsidR="001E4214" w:rsidRPr="00D47DC2" w14:paraId="76824F51" w14:textId="77777777" w:rsidTr="0043598E">
        <w:trPr>
          <w:trHeight w:val="59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CD6B4F6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4012" w14:textId="7E5F0FE9" w:rsidR="001E4214" w:rsidRPr="00D47DC2" w:rsidRDefault="001E4214" w:rsidP="001E4214">
            <w:pPr>
              <w:spacing w:after="0"/>
              <w:rPr>
                <w:szCs w:val="22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14:paraId="364BD260" w14:textId="55F17B7B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26C91" w14:textId="12B6802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BB949" w14:textId="0F8F9792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137" w:type="dxa"/>
          </w:tcPr>
          <w:p w14:paraId="252011B8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08" w:type="dxa"/>
          </w:tcPr>
          <w:p w14:paraId="1B860DD7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383" w:type="dxa"/>
            <w:gridSpan w:val="2"/>
          </w:tcPr>
          <w:p w14:paraId="5A547E68" w14:textId="4A403034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127D786E" w14:textId="77777777" w:rsidTr="00747149">
        <w:trPr>
          <w:trHeight w:val="335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14:paraId="6C9FD4C1" w14:textId="6125CD20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Итого без учета НДС</w:t>
            </w:r>
          </w:p>
        </w:tc>
        <w:tc>
          <w:tcPr>
            <w:tcW w:w="1369" w:type="dxa"/>
          </w:tcPr>
          <w:p w14:paraId="6C3D9B58" w14:textId="00CDA782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53873266" w14:textId="77777777" w:rsidTr="00747149">
        <w:trPr>
          <w:trHeight w:val="215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14:paraId="26351DF6" w14:textId="474873FB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НДС </w:t>
            </w:r>
            <w:r w:rsidR="001E4214">
              <w:rPr>
                <w:bCs/>
                <w:sz w:val="22"/>
                <w:szCs w:val="22"/>
              </w:rPr>
              <w:t>___</w:t>
            </w:r>
            <w:r w:rsidRPr="00D47DC2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1369" w:type="dxa"/>
          </w:tcPr>
          <w:p w14:paraId="01346EB1" w14:textId="4AB1E899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45BCC775" w14:textId="77777777" w:rsidTr="00747149">
        <w:trPr>
          <w:trHeight w:val="215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14:paraId="30D0A376" w14:textId="41E6946A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Итого с учетом НДС</w:t>
            </w:r>
          </w:p>
        </w:tc>
        <w:tc>
          <w:tcPr>
            <w:tcW w:w="1369" w:type="dxa"/>
          </w:tcPr>
          <w:p w14:paraId="16DA09F5" w14:textId="5ECB1AD1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</w:tbl>
    <w:p w14:paraId="74CBE4E8" w14:textId="77777777" w:rsidR="00672DDD" w:rsidRPr="00D47DC2" w:rsidRDefault="00672DDD" w:rsidP="007A1212">
      <w:pPr>
        <w:spacing w:after="0"/>
        <w:rPr>
          <w:b/>
          <w:bCs/>
          <w:i/>
          <w:color w:val="C00000"/>
          <w:sz w:val="22"/>
          <w:szCs w:val="22"/>
        </w:rPr>
      </w:pPr>
    </w:p>
    <w:p w14:paraId="3DF2634C" w14:textId="26FAD0AA" w:rsidR="00834F39" w:rsidRDefault="00834F39" w:rsidP="00834F39">
      <w:pPr>
        <w:spacing w:after="0"/>
        <w:rPr>
          <w:sz w:val="22"/>
          <w:szCs w:val="22"/>
        </w:rPr>
      </w:pPr>
      <w:r>
        <w:rPr>
          <w:sz w:val="22"/>
          <w:szCs w:val="22"/>
        </w:rPr>
        <w:t>Страна происхождения Товара</w:t>
      </w:r>
      <w:r w:rsidR="001E4214">
        <w:rPr>
          <w:sz w:val="22"/>
          <w:szCs w:val="22"/>
        </w:rPr>
        <w:t xml:space="preserve">: </w:t>
      </w:r>
      <w:r w:rsidR="00E459E4">
        <w:rPr>
          <w:sz w:val="22"/>
          <w:szCs w:val="22"/>
        </w:rPr>
        <w:t>___________</w:t>
      </w:r>
      <w:r w:rsidR="006D1716">
        <w:rPr>
          <w:sz w:val="22"/>
          <w:szCs w:val="22"/>
        </w:rPr>
        <w:t>.</w:t>
      </w:r>
    </w:p>
    <w:p w14:paraId="16D8301B" w14:textId="18E7D364" w:rsidR="00834F39" w:rsidRDefault="00CA6D7B" w:rsidP="00834F39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Адрес</w:t>
      </w:r>
      <w:r w:rsidR="00834F39">
        <w:rPr>
          <w:sz w:val="22"/>
          <w:szCs w:val="22"/>
        </w:rPr>
        <w:t xml:space="preserve"> поставки Товара:</w:t>
      </w:r>
      <w:r w:rsidR="00834F39">
        <w:rPr>
          <w:sz w:val="22"/>
          <w:szCs w:val="22"/>
        </w:rPr>
        <w:tab/>
      </w:r>
    </w:p>
    <w:p w14:paraId="3383FD0D" w14:textId="77777777" w:rsidR="00C26427" w:rsidRPr="007065F1" w:rsidRDefault="00C26427" w:rsidP="00C26427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065F1">
        <w:rPr>
          <w:sz w:val="22"/>
          <w:szCs w:val="22"/>
        </w:rPr>
        <w:t xml:space="preserve">628140, Ханты-Мансийский автономный округ – Югра, </w:t>
      </w:r>
      <w:proofErr w:type="spellStart"/>
      <w:r w:rsidRPr="007065F1">
        <w:rPr>
          <w:sz w:val="22"/>
          <w:szCs w:val="22"/>
        </w:rPr>
        <w:t>пгт</w:t>
      </w:r>
      <w:proofErr w:type="spellEnd"/>
      <w:r w:rsidRPr="007065F1">
        <w:rPr>
          <w:sz w:val="22"/>
          <w:szCs w:val="22"/>
        </w:rPr>
        <w:t>. Березово, ул. Астраханцева, д. 102 – 1 штука.</w:t>
      </w:r>
    </w:p>
    <w:p w14:paraId="698FA1DA" w14:textId="5498A9AD" w:rsidR="00C26427" w:rsidRPr="007065F1" w:rsidRDefault="00C26427" w:rsidP="00C26427">
      <w:pPr>
        <w:widowControl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065F1">
        <w:rPr>
          <w:sz w:val="22"/>
          <w:szCs w:val="22"/>
        </w:rPr>
        <w:t xml:space="preserve">628140, Ханты-Мансийский автономный округ – Югра, </w:t>
      </w:r>
      <w:proofErr w:type="spellStart"/>
      <w:r w:rsidRPr="007065F1">
        <w:rPr>
          <w:sz w:val="22"/>
          <w:szCs w:val="22"/>
        </w:rPr>
        <w:t>пгт</w:t>
      </w:r>
      <w:proofErr w:type="spellEnd"/>
      <w:r w:rsidRPr="007065F1">
        <w:rPr>
          <w:sz w:val="22"/>
          <w:szCs w:val="22"/>
        </w:rPr>
        <w:t xml:space="preserve">. </w:t>
      </w:r>
      <w:proofErr w:type="spellStart"/>
      <w:r w:rsidR="00712E92">
        <w:rPr>
          <w:sz w:val="22"/>
          <w:szCs w:val="22"/>
        </w:rPr>
        <w:t>Игрим</w:t>
      </w:r>
      <w:proofErr w:type="spellEnd"/>
      <w:r w:rsidRPr="007065F1">
        <w:rPr>
          <w:sz w:val="22"/>
          <w:szCs w:val="22"/>
        </w:rPr>
        <w:t>, ул. Кооперативная, д. 66 – 1 штука.</w:t>
      </w:r>
    </w:p>
    <w:p w14:paraId="10A560EC" w14:textId="77777777" w:rsidR="00C26427" w:rsidRDefault="00C26427" w:rsidP="00834F39">
      <w:pPr>
        <w:widowControl w:val="0"/>
        <w:spacing w:after="0"/>
        <w:rPr>
          <w:sz w:val="22"/>
          <w:szCs w:val="22"/>
        </w:rPr>
      </w:pPr>
    </w:p>
    <w:p w14:paraId="7EBA38F2" w14:textId="378E0EED" w:rsidR="00834F39" w:rsidRDefault="00834F39" w:rsidP="00834F39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Срок поставки Товара: </w:t>
      </w:r>
      <w:r>
        <w:rPr>
          <w:sz w:val="22"/>
          <w:szCs w:val="22"/>
        </w:rPr>
        <w:tab/>
        <w:t>____________________</w:t>
      </w:r>
      <w:r w:rsidR="00C26427">
        <w:rPr>
          <w:sz w:val="22"/>
          <w:szCs w:val="22"/>
        </w:rPr>
        <w:t>.</w:t>
      </w:r>
    </w:p>
    <w:p w14:paraId="5FDF5AAF" w14:textId="77777777" w:rsidR="00C26427" w:rsidRDefault="00C26427" w:rsidP="00834F39">
      <w:pPr>
        <w:widowControl w:val="0"/>
        <w:spacing w:after="0"/>
        <w:rPr>
          <w:sz w:val="22"/>
          <w:szCs w:val="22"/>
        </w:rPr>
      </w:pPr>
    </w:p>
    <w:p w14:paraId="0E6EE9A2" w14:textId="2E1DE216" w:rsidR="00534452" w:rsidRPr="00534452" w:rsidRDefault="00534452" w:rsidP="00534452">
      <w:pPr>
        <w:tabs>
          <w:tab w:val="left" w:pos="6795"/>
        </w:tabs>
        <w:spacing w:after="0"/>
        <w:jc w:val="both"/>
        <w:rPr>
          <w:rFonts w:eastAsia="Calibri"/>
          <w:iCs/>
          <w:sz w:val="22"/>
          <w:szCs w:val="22"/>
          <w:lang w:eastAsia="en-US"/>
        </w:rPr>
      </w:pPr>
      <w:r w:rsidRPr="00534452">
        <w:rPr>
          <w:rFonts w:eastAsia="Calibri"/>
          <w:iCs/>
          <w:sz w:val="22"/>
          <w:szCs w:val="22"/>
          <w:lang w:eastAsia="en-US"/>
        </w:rPr>
        <w:t xml:space="preserve">Прилагаются копии сертификатов, декларации о происхождении товара или сертификата о происхождении товара и иные документы, указанные в </w:t>
      </w:r>
      <w:r>
        <w:rPr>
          <w:rFonts w:eastAsia="Calibri"/>
          <w:iCs/>
          <w:sz w:val="22"/>
          <w:szCs w:val="22"/>
          <w:lang w:eastAsia="en-US"/>
        </w:rPr>
        <w:t>Т</w:t>
      </w:r>
      <w:r w:rsidRPr="00534452">
        <w:rPr>
          <w:rFonts w:eastAsia="Calibri"/>
          <w:iCs/>
          <w:sz w:val="22"/>
          <w:szCs w:val="22"/>
          <w:lang w:eastAsia="en-US"/>
        </w:rPr>
        <w:t>ехническом задании.</w:t>
      </w:r>
    </w:p>
    <w:p w14:paraId="5005A1A6" w14:textId="7A0059B7" w:rsidR="00534452" w:rsidRPr="00534452" w:rsidRDefault="00534452" w:rsidP="00534452">
      <w:pPr>
        <w:tabs>
          <w:tab w:val="left" w:pos="6795"/>
        </w:tabs>
        <w:spacing w:after="0"/>
        <w:jc w:val="both"/>
        <w:rPr>
          <w:rFonts w:eastAsia="Calibri"/>
          <w:iCs/>
          <w:sz w:val="22"/>
          <w:szCs w:val="22"/>
          <w:lang w:eastAsia="en-US"/>
        </w:rPr>
      </w:pPr>
      <w:r w:rsidRPr="00534452">
        <w:rPr>
          <w:iCs/>
          <w:sz w:val="22"/>
          <w:szCs w:val="22"/>
        </w:rPr>
        <w:t>Сертификат о соответствии требованиям к функциональным свойствам технических средств обеспечения транспортной безопасности, утвержденным Постановлением Правительства Российской Федерации от 26.09.2016 № 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безопасности».</w:t>
      </w:r>
    </w:p>
    <w:p w14:paraId="71D3AFDD" w14:textId="1D5BD5D4" w:rsidR="0043598E" w:rsidRPr="0043598E" w:rsidRDefault="0043598E" w:rsidP="0043598E">
      <w:pPr>
        <w:spacing w:after="0"/>
        <w:jc w:val="both"/>
        <w:rPr>
          <w:rFonts w:eastAsia="Calibri"/>
          <w:b/>
          <w:i/>
          <w:iCs/>
          <w:color w:val="FF0000"/>
          <w:sz w:val="22"/>
          <w:szCs w:val="22"/>
          <w:lang w:eastAsia="en-US"/>
        </w:rPr>
      </w:pPr>
      <w:r w:rsidRPr="0043598E">
        <w:rPr>
          <w:i/>
          <w:iCs/>
          <w:color w:val="FF0000"/>
          <w:sz w:val="22"/>
          <w:szCs w:val="22"/>
          <w:lang w:eastAsia="en-US"/>
        </w:rPr>
        <w:t>В случае непредоставления документов заявка Участника отклоняется.</w:t>
      </w:r>
    </w:p>
    <w:p w14:paraId="158D3DFF" w14:textId="77777777" w:rsidR="00486E0C" w:rsidRPr="00D47DC2" w:rsidRDefault="00486E0C" w:rsidP="00486E0C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66902877" w14:textId="77777777" w:rsidR="00486E0C" w:rsidRPr="00D47DC2" w:rsidRDefault="00486E0C" w:rsidP="00486E0C">
      <w:pPr>
        <w:spacing w:after="0"/>
        <w:ind w:firstLine="567"/>
        <w:rPr>
          <w:sz w:val="22"/>
          <w:szCs w:val="22"/>
        </w:rPr>
      </w:pPr>
      <w:r w:rsidRPr="00D47DC2">
        <w:rPr>
          <w:sz w:val="22"/>
          <w:szCs w:val="22"/>
        </w:rPr>
        <w:t>(</w:t>
      </w:r>
      <w:proofErr w:type="gramStart"/>
      <w:r w:rsidRPr="00D47DC2">
        <w:rPr>
          <w:sz w:val="22"/>
          <w:szCs w:val="22"/>
        </w:rPr>
        <w:t>должность)   </w:t>
      </w:r>
      <w:proofErr w:type="gramEnd"/>
      <w:r w:rsidRPr="00D47DC2">
        <w:rPr>
          <w:sz w:val="22"/>
          <w:szCs w:val="22"/>
        </w:rPr>
        <w:t>                                   (подпись)                                                  (ФИО)</w:t>
      </w:r>
    </w:p>
    <w:p w14:paraId="436D4C59" w14:textId="77777777" w:rsidR="00486E0C" w:rsidRPr="00D47DC2" w:rsidRDefault="00486E0C" w:rsidP="00486E0C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 xml:space="preserve"> М.П.</w:t>
      </w:r>
    </w:p>
    <w:p w14:paraId="3C25E7D9" w14:textId="77777777" w:rsidR="00227751" w:rsidRPr="00D47DC2" w:rsidRDefault="00227751" w:rsidP="00227751">
      <w:pPr>
        <w:rPr>
          <w:sz w:val="22"/>
          <w:szCs w:val="22"/>
        </w:rPr>
        <w:sectPr w:rsidR="00227751" w:rsidRPr="00D47DC2" w:rsidSect="00227751">
          <w:footerReference w:type="default" r:id="rId33"/>
          <w:footerReference w:type="first" r:id="rId34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14:paraId="153C476D" w14:textId="77777777" w:rsidR="00CA3561" w:rsidRPr="00D47DC2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D47DC2">
        <w:rPr>
          <w:b/>
          <w:bCs/>
          <w:i/>
          <w:sz w:val="22"/>
          <w:szCs w:val="22"/>
        </w:rPr>
        <w:t xml:space="preserve">2 </w:t>
      </w:r>
      <w:r w:rsidRPr="00D47DC2">
        <w:rPr>
          <w:b/>
          <w:bCs/>
          <w:i/>
          <w:sz w:val="22"/>
          <w:szCs w:val="22"/>
        </w:rPr>
        <w:t>к заявке на участие в закупке</w:t>
      </w:r>
    </w:p>
    <w:p w14:paraId="448CE109" w14:textId="77777777" w:rsidR="00CE157D" w:rsidRPr="00D47DC2" w:rsidRDefault="00CE157D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BA1F833" w14:textId="77777777" w:rsidR="00EF542A" w:rsidRPr="00D47DC2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D47DC2">
        <w:rPr>
          <w:b/>
          <w:sz w:val="22"/>
          <w:szCs w:val="22"/>
        </w:rPr>
        <w:t>Анкета контрагента</w:t>
      </w:r>
      <w:r w:rsidRPr="00D47DC2">
        <w:rPr>
          <w:sz w:val="22"/>
          <w:szCs w:val="22"/>
        </w:rPr>
        <w:t xml:space="preserve"> 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245"/>
      </w:tblGrid>
      <w:tr w:rsidR="00EF542A" w:rsidRPr="00D47DC2" w14:paraId="0F3861CA" w14:textId="77777777" w:rsidTr="00803D36">
        <w:tc>
          <w:tcPr>
            <w:tcW w:w="4531" w:type="dxa"/>
            <w:vAlign w:val="center"/>
          </w:tcPr>
          <w:p w14:paraId="3FBBA5E0" w14:textId="77777777" w:rsidR="00EF542A" w:rsidRPr="00D47DC2" w:rsidRDefault="00EF542A" w:rsidP="00803D36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Вопросы</w:t>
            </w:r>
          </w:p>
        </w:tc>
        <w:tc>
          <w:tcPr>
            <w:tcW w:w="5245" w:type="dxa"/>
            <w:vAlign w:val="center"/>
          </w:tcPr>
          <w:p w14:paraId="1CD76B34" w14:textId="77777777" w:rsidR="00EF542A" w:rsidRPr="00D47DC2" w:rsidRDefault="00EF542A" w:rsidP="00803D36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Ответы</w:t>
            </w:r>
          </w:p>
        </w:tc>
      </w:tr>
      <w:tr w:rsidR="00EF542A" w:rsidRPr="00D47DC2" w14:paraId="4A48FA66" w14:textId="77777777" w:rsidTr="00803D36">
        <w:tc>
          <w:tcPr>
            <w:tcW w:w="4531" w:type="dxa"/>
            <w:vAlign w:val="center"/>
          </w:tcPr>
          <w:p w14:paraId="010C493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5245" w:type="dxa"/>
            <w:vAlign w:val="center"/>
          </w:tcPr>
          <w:p w14:paraId="4F60A93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3E418F6" w14:textId="77777777" w:rsidTr="00803D36">
        <w:tc>
          <w:tcPr>
            <w:tcW w:w="4531" w:type="dxa"/>
            <w:vAlign w:val="center"/>
          </w:tcPr>
          <w:p w14:paraId="6CBB08AC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5245" w:type="dxa"/>
            <w:vAlign w:val="center"/>
          </w:tcPr>
          <w:p w14:paraId="5E48A4B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AFC78B8" w14:textId="77777777" w:rsidTr="00803D36">
        <w:tc>
          <w:tcPr>
            <w:tcW w:w="4531" w:type="dxa"/>
            <w:vAlign w:val="center"/>
          </w:tcPr>
          <w:p w14:paraId="009E615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5245" w:type="dxa"/>
            <w:vAlign w:val="center"/>
          </w:tcPr>
          <w:p w14:paraId="57094DD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6AE8C4A6" w14:textId="77777777" w:rsidTr="00803D36">
        <w:tc>
          <w:tcPr>
            <w:tcW w:w="4531" w:type="dxa"/>
            <w:vAlign w:val="center"/>
          </w:tcPr>
          <w:p w14:paraId="62AFE59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5245" w:type="dxa"/>
            <w:vAlign w:val="center"/>
          </w:tcPr>
          <w:p w14:paraId="110794E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3DEF38CA" w14:textId="77777777" w:rsidTr="00803D36">
        <w:tc>
          <w:tcPr>
            <w:tcW w:w="4531" w:type="dxa"/>
            <w:vAlign w:val="center"/>
          </w:tcPr>
          <w:p w14:paraId="7ECD06D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245" w:type="dxa"/>
            <w:vAlign w:val="center"/>
          </w:tcPr>
          <w:p w14:paraId="1A8D688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FDCFFF4" w14:textId="77777777" w:rsidTr="00803D36">
        <w:tc>
          <w:tcPr>
            <w:tcW w:w="4531" w:type="dxa"/>
            <w:vAlign w:val="center"/>
          </w:tcPr>
          <w:p w14:paraId="1D62770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5245" w:type="dxa"/>
            <w:vAlign w:val="center"/>
          </w:tcPr>
          <w:p w14:paraId="657BF7C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99D680F" w14:textId="77777777" w:rsidTr="00803D36">
        <w:tc>
          <w:tcPr>
            <w:tcW w:w="4531" w:type="dxa"/>
            <w:vAlign w:val="center"/>
          </w:tcPr>
          <w:p w14:paraId="3C54271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D47DC2">
              <w:rPr>
                <w:sz w:val="22"/>
                <w:szCs w:val="22"/>
                <w:lang w:val="en-US"/>
              </w:rPr>
              <w:t>e</w:t>
            </w:r>
            <w:r w:rsidRPr="00D47DC2">
              <w:rPr>
                <w:sz w:val="22"/>
                <w:szCs w:val="22"/>
              </w:rPr>
              <w:t>-</w:t>
            </w:r>
            <w:r w:rsidRPr="00D47DC2">
              <w:rPr>
                <w:sz w:val="22"/>
                <w:szCs w:val="22"/>
                <w:lang w:val="en-US"/>
              </w:rPr>
              <w:t>mail</w:t>
            </w:r>
            <w:r w:rsidRPr="00D47DC2">
              <w:rPr>
                <w:sz w:val="22"/>
                <w:szCs w:val="22"/>
              </w:rPr>
              <w:t>, телефон)</w:t>
            </w:r>
          </w:p>
        </w:tc>
        <w:tc>
          <w:tcPr>
            <w:tcW w:w="5245" w:type="dxa"/>
            <w:vAlign w:val="center"/>
          </w:tcPr>
          <w:p w14:paraId="036D0D2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E4A25F5" w14:textId="77777777" w:rsidTr="00803D36">
        <w:tc>
          <w:tcPr>
            <w:tcW w:w="4531" w:type="dxa"/>
            <w:vAlign w:val="center"/>
          </w:tcPr>
          <w:p w14:paraId="76ADBC5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5245" w:type="dxa"/>
            <w:vAlign w:val="center"/>
          </w:tcPr>
          <w:p w14:paraId="021F855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1E3CE22" w14:textId="77777777" w:rsidTr="00803D36">
        <w:tc>
          <w:tcPr>
            <w:tcW w:w="4531" w:type="dxa"/>
            <w:vAlign w:val="center"/>
          </w:tcPr>
          <w:p w14:paraId="4D9EDDF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5245" w:type="dxa"/>
            <w:vAlign w:val="center"/>
          </w:tcPr>
          <w:p w14:paraId="62B5C21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3466013" w14:textId="77777777" w:rsidTr="00803D36">
        <w:tc>
          <w:tcPr>
            <w:tcW w:w="4531" w:type="dxa"/>
            <w:vAlign w:val="center"/>
          </w:tcPr>
          <w:p w14:paraId="4B67F02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5245" w:type="dxa"/>
            <w:vAlign w:val="center"/>
          </w:tcPr>
          <w:p w14:paraId="6D73EC8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F386747" w14:textId="77777777" w:rsidTr="00803D36">
        <w:tc>
          <w:tcPr>
            <w:tcW w:w="4531" w:type="dxa"/>
            <w:vAlign w:val="center"/>
          </w:tcPr>
          <w:p w14:paraId="0DE068C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5245" w:type="dxa"/>
            <w:vAlign w:val="center"/>
          </w:tcPr>
          <w:p w14:paraId="75209D1D" w14:textId="77777777" w:rsidR="00EF542A" w:rsidRPr="00D47DC2" w:rsidRDefault="00EF542A" w:rsidP="00803D36">
            <w:pPr>
              <w:spacing w:after="0"/>
              <w:rPr>
                <w:szCs w:val="22"/>
                <w:lang w:val="en-US"/>
              </w:rPr>
            </w:pPr>
          </w:p>
        </w:tc>
      </w:tr>
      <w:tr w:rsidR="00EF542A" w:rsidRPr="00D47DC2" w14:paraId="2BC2450F" w14:textId="77777777" w:rsidTr="00803D36">
        <w:tc>
          <w:tcPr>
            <w:tcW w:w="4531" w:type="dxa"/>
            <w:vAlign w:val="center"/>
          </w:tcPr>
          <w:p w14:paraId="31DF17D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5245" w:type="dxa"/>
            <w:vAlign w:val="center"/>
          </w:tcPr>
          <w:p w14:paraId="56A24F1F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DF5C969" w14:textId="77777777" w:rsidTr="00803D36">
        <w:tc>
          <w:tcPr>
            <w:tcW w:w="4531" w:type="dxa"/>
            <w:vAlign w:val="center"/>
          </w:tcPr>
          <w:p w14:paraId="56E0206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Уплата НДС</w:t>
            </w:r>
          </w:p>
        </w:tc>
        <w:tc>
          <w:tcPr>
            <w:tcW w:w="5245" w:type="dxa"/>
            <w:vAlign w:val="center"/>
          </w:tcPr>
          <w:p w14:paraId="6F47BBA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BC95DC2" w14:textId="77777777" w:rsidTr="00803D36">
        <w:trPr>
          <w:trHeight w:val="565"/>
        </w:trPr>
        <w:tc>
          <w:tcPr>
            <w:tcW w:w="4531" w:type="dxa"/>
            <w:vAlign w:val="center"/>
          </w:tcPr>
          <w:p w14:paraId="493C845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5245" w:type="dxa"/>
            <w:vAlign w:val="center"/>
          </w:tcPr>
          <w:p w14:paraId="31AE6E4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6ED928F" w14:textId="77777777" w:rsidTr="00803D36">
        <w:tc>
          <w:tcPr>
            <w:tcW w:w="4531" w:type="dxa"/>
            <w:vAlign w:val="center"/>
          </w:tcPr>
          <w:p w14:paraId="471E854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5245" w:type="dxa"/>
            <w:vAlign w:val="center"/>
          </w:tcPr>
          <w:p w14:paraId="78EC28F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47F1C5F7" w14:textId="77777777" w:rsidTr="00803D36">
        <w:trPr>
          <w:trHeight w:val="312"/>
        </w:trPr>
        <w:tc>
          <w:tcPr>
            <w:tcW w:w="4531" w:type="dxa"/>
            <w:vAlign w:val="center"/>
          </w:tcPr>
          <w:p w14:paraId="331C3C3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5245" w:type="dxa"/>
            <w:vAlign w:val="center"/>
          </w:tcPr>
          <w:p w14:paraId="5D3EA94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68E4BFF5" w14:textId="77777777" w:rsidTr="00803D36">
        <w:trPr>
          <w:trHeight w:val="312"/>
        </w:trPr>
        <w:tc>
          <w:tcPr>
            <w:tcW w:w="4531" w:type="dxa"/>
            <w:vAlign w:val="center"/>
          </w:tcPr>
          <w:p w14:paraId="21446A2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5245" w:type="dxa"/>
            <w:vAlign w:val="center"/>
          </w:tcPr>
          <w:p w14:paraId="58A9105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4941EB0" w14:textId="77777777" w:rsidTr="00803D36">
        <w:tc>
          <w:tcPr>
            <w:tcW w:w="4531" w:type="dxa"/>
            <w:vAlign w:val="center"/>
          </w:tcPr>
          <w:p w14:paraId="2AA4F87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5245" w:type="dxa"/>
            <w:vAlign w:val="center"/>
          </w:tcPr>
          <w:p w14:paraId="15DDAF2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8BE47FE" w14:textId="77777777" w:rsidTr="00803D36">
        <w:tc>
          <w:tcPr>
            <w:tcW w:w="4531" w:type="dxa"/>
            <w:vAlign w:val="center"/>
          </w:tcPr>
          <w:p w14:paraId="716A2B6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5245" w:type="dxa"/>
            <w:vAlign w:val="center"/>
          </w:tcPr>
          <w:p w14:paraId="110F731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2AC05AC" w14:textId="77777777" w:rsidTr="00803D36">
        <w:tc>
          <w:tcPr>
            <w:tcW w:w="4531" w:type="dxa"/>
            <w:vAlign w:val="center"/>
          </w:tcPr>
          <w:p w14:paraId="56DC959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5245" w:type="dxa"/>
            <w:vAlign w:val="center"/>
          </w:tcPr>
          <w:p w14:paraId="6762C1A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8A79B28" w14:textId="77777777" w:rsidTr="00803D36">
        <w:tc>
          <w:tcPr>
            <w:tcW w:w="4531" w:type="dxa"/>
            <w:vAlign w:val="center"/>
          </w:tcPr>
          <w:p w14:paraId="2C6287C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5B00A80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- административный персонал</w:t>
            </w:r>
          </w:p>
          <w:p w14:paraId="433AE53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5245" w:type="dxa"/>
            <w:vAlign w:val="center"/>
          </w:tcPr>
          <w:p w14:paraId="4579470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49DABB25" w14:textId="77777777" w:rsidTr="00803D36">
        <w:trPr>
          <w:trHeight w:val="432"/>
        </w:trPr>
        <w:tc>
          <w:tcPr>
            <w:tcW w:w="4531" w:type="dxa"/>
            <w:vAlign w:val="center"/>
          </w:tcPr>
          <w:p w14:paraId="30F83AC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5245" w:type="dxa"/>
            <w:vAlign w:val="center"/>
          </w:tcPr>
          <w:p w14:paraId="3DF3B7B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109DCBA" w14:textId="77777777" w:rsidTr="00803D36">
        <w:tc>
          <w:tcPr>
            <w:tcW w:w="4531" w:type="dxa"/>
            <w:vAlign w:val="center"/>
          </w:tcPr>
          <w:p w14:paraId="674A5CF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5245" w:type="dxa"/>
            <w:vAlign w:val="center"/>
          </w:tcPr>
          <w:p w14:paraId="2ADD90D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2572CCE" w14:textId="77777777" w:rsidTr="00803D36">
        <w:tc>
          <w:tcPr>
            <w:tcW w:w="4531" w:type="dxa"/>
            <w:vAlign w:val="center"/>
          </w:tcPr>
          <w:p w14:paraId="4265788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lastRenderedPageBreak/>
              <w:t xml:space="preserve">Адрес вэб сайта, при наличии </w:t>
            </w:r>
          </w:p>
        </w:tc>
        <w:tc>
          <w:tcPr>
            <w:tcW w:w="5245" w:type="dxa"/>
            <w:vAlign w:val="center"/>
          </w:tcPr>
          <w:p w14:paraId="49CDAC4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A098620" w14:textId="77777777" w:rsidTr="00803D36">
        <w:tc>
          <w:tcPr>
            <w:tcW w:w="4531" w:type="dxa"/>
            <w:vAlign w:val="center"/>
          </w:tcPr>
          <w:p w14:paraId="155ED53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5245" w:type="dxa"/>
            <w:vAlign w:val="center"/>
          </w:tcPr>
          <w:p w14:paraId="7225AA7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314C89EE" w14:textId="77777777" w:rsidTr="00803D36">
        <w:tc>
          <w:tcPr>
            <w:tcW w:w="4531" w:type="dxa"/>
            <w:vAlign w:val="center"/>
          </w:tcPr>
          <w:p w14:paraId="4A6B4CDF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5245" w:type="dxa"/>
            <w:vAlign w:val="center"/>
          </w:tcPr>
          <w:p w14:paraId="1170D94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2BE9E68" w14:textId="77777777" w:rsidTr="00803D36">
        <w:tc>
          <w:tcPr>
            <w:tcW w:w="4531" w:type="dxa"/>
            <w:vAlign w:val="center"/>
          </w:tcPr>
          <w:p w14:paraId="6054431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5245" w:type="dxa"/>
            <w:vAlign w:val="center"/>
          </w:tcPr>
          <w:p w14:paraId="1B9E4B6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766AC0E" w14:textId="77777777" w:rsidTr="00803D36">
        <w:tc>
          <w:tcPr>
            <w:tcW w:w="4531" w:type="dxa"/>
            <w:vAlign w:val="center"/>
          </w:tcPr>
          <w:p w14:paraId="05CFD14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наличии бывших или действующих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5245" w:type="dxa"/>
            <w:vAlign w:val="center"/>
          </w:tcPr>
          <w:p w14:paraId="109C4DF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</w:tbl>
    <w:p w14:paraId="18E373F3" w14:textId="77777777" w:rsidR="00EF542A" w:rsidRPr="00D47DC2" w:rsidRDefault="00EF542A" w:rsidP="00CE157D">
      <w:pPr>
        <w:spacing w:after="0"/>
        <w:mirrorIndents/>
        <w:jc w:val="center"/>
        <w:rPr>
          <w:sz w:val="22"/>
          <w:szCs w:val="22"/>
        </w:rPr>
      </w:pPr>
    </w:p>
    <w:p w14:paraId="68E3E31A" w14:textId="77777777" w:rsidR="00CE157D" w:rsidRPr="00D47DC2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 xml:space="preserve">     </w:t>
      </w:r>
    </w:p>
    <w:p w14:paraId="098C54A2" w14:textId="77777777" w:rsidR="00CE157D" w:rsidRPr="00D47DC2" w:rsidRDefault="00CE157D" w:rsidP="00CE157D">
      <w:pPr>
        <w:spacing w:after="0"/>
        <w:mirrorIndents/>
        <w:rPr>
          <w:sz w:val="22"/>
          <w:szCs w:val="22"/>
        </w:rPr>
      </w:pPr>
    </w:p>
    <w:tbl>
      <w:tblPr>
        <w:tblStyle w:val="aff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6156"/>
      </w:tblGrid>
      <w:tr w:rsidR="00CE157D" w:rsidRPr="00D47DC2" w14:paraId="17B8B7BE" w14:textId="77777777" w:rsidTr="000B63D1">
        <w:tc>
          <w:tcPr>
            <w:tcW w:w="4265" w:type="dxa"/>
            <w:vAlign w:val="center"/>
          </w:tcPr>
          <w:p w14:paraId="67978BD0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Данные предоставил:</w:t>
            </w:r>
          </w:p>
          <w:p w14:paraId="3BDB96E9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72393525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______________________________________________________</w:t>
            </w:r>
          </w:p>
        </w:tc>
      </w:tr>
    </w:tbl>
    <w:p w14:paraId="246DABB2" w14:textId="77777777" w:rsidR="00EF542A" w:rsidRPr="00D47DC2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1E60A3EF" w14:textId="77777777" w:rsidR="00EF542A" w:rsidRPr="00D47DC2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7C7DBA3F" w14:textId="77777777" w:rsidR="00CA3561" w:rsidRPr="00D47DC2" w:rsidRDefault="00CE157D" w:rsidP="00EF542A">
      <w:pPr>
        <w:spacing w:after="0"/>
        <w:jc w:val="both"/>
        <w:rPr>
          <w:i/>
          <w:color w:val="FF0000"/>
          <w:sz w:val="22"/>
          <w:szCs w:val="22"/>
        </w:rPr>
      </w:pPr>
      <w:r w:rsidRPr="00D47DC2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14:paraId="7E5F0C74" w14:textId="77777777" w:rsidR="00E11707" w:rsidRPr="00D47DC2" w:rsidRDefault="00CA3561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>  </w:t>
      </w:r>
    </w:p>
    <w:p w14:paraId="1F6DAADD" w14:textId="77777777" w:rsidR="002D39A4" w:rsidRPr="00D47DC2" w:rsidRDefault="002D39A4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D40A957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AD4C4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753A87D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F73B0C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52B02B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33D39AA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ED9F2A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A3E6D26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7EE100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2EA232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B54637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F79B310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AD741E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F092E7C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E4941E3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B71583C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652ED88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66F5E6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986B4F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FD9769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A87426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D7CAD1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309630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A283625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0950439" w14:textId="77777777" w:rsidR="00EF542A" w:rsidRPr="00D47DC2" w:rsidRDefault="00EF542A" w:rsidP="00534452">
      <w:pPr>
        <w:spacing w:after="0"/>
        <w:rPr>
          <w:b/>
          <w:bCs/>
          <w:i/>
          <w:sz w:val="22"/>
          <w:szCs w:val="22"/>
        </w:rPr>
      </w:pPr>
    </w:p>
    <w:p w14:paraId="4FCFFB9D" w14:textId="77777777" w:rsidR="00CA3561" w:rsidRPr="00D47DC2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D47DC2">
        <w:rPr>
          <w:b/>
          <w:bCs/>
          <w:i/>
          <w:sz w:val="22"/>
          <w:szCs w:val="22"/>
        </w:rPr>
        <w:t xml:space="preserve">3 </w:t>
      </w:r>
      <w:r w:rsidRPr="00D47DC2">
        <w:rPr>
          <w:b/>
          <w:bCs/>
          <w:i/>
          <w:sz w:val="22"/>
          <w:szCs w:val="22"/>
        </w:rPr>
        <w:t>к заявке на участие в закупке</w:t>
      </w:r>
    </w:p>
    <w:p w14:paraId="78F48801" w14:textId="77777777" w:rsidR="00CA3561" w:rsidRPr="00D47DC2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tab/>
      </w:r>
    </w:p>
    <w:p w14:paraId="581283A0" w14:textId="77777777" w:rsidR="00CA3561" w:rsidRPr="00D47DC2" w:rsidRDefault="00CA3561" w:rsidP="00F868AE">
      <w:pPr>
        <w:spacing w:after="0"/>
        <w:ind w:firstLine="567"/>
        <w:rPr>
          <w:bCs/>
          <w:i/>
          <w:sz w:val="22"/>
          <w:szCs w:val="22"/>
        </w:rPr>
      </w:pPr>
      <w:r w:rsidRPr="00D47DC2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D47DC2">
        <w:rPr>
          <w:bCs/>
          <w:i/>
          <w:sz w:val="22"/>
          <w:szCs w:val="22"/>
          <w:lang w:val="en-US"/>
        </w:rPr>
        <w:t>doc</w:t>
      </w:r>
      <w:r w:rsidRPr="00D47DC2">
        <w:rPr>
          <w:bCs/>
          <w:i/>
          <w:sz w:val="22"/>
          <w:szCs w:val="22"/>
        </w:rPr>
        <w:t xml:space="preserve">). </w:t>
      </w:r>
    </w:p>
    <w:p w14:paraId="5950754E" w14:textId="77777777" w:rsidR="00CA3561" w:rsidRPr="00D47DC2" w:rsidRDefault="00CA3561" w:rsidP="00F868AE">
      <w:pPr>
        <w:spacing w:after="0"/>
        <w:rPr>
          <w:sz w:val="22"/>
          <w:szCs w:val="22"/>
        </w:rPr>
      </w:pPr>
    </w:p>
    <w:tbl>
      <w:tblPr>
        <w:tblW w:w="9450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5226"/>
        <w:gridCol w:w="3785"/>
      </w:tblGrid>
      <w:tr w:rsidR="00CA3561" w:rsidRPr="00D47DC2" w14:paraId="7B1BFC24" w14:textId="77777777" w:rsidTr="004822FB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058D" w14:textId="77777777" w:rsidR="00CA3561" w:rsidRPr="00D47DC2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F8B8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867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292A79BF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DAC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CFB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14:paraId="62AEEF26" w14:textId="77777777" w:rsidR="00CA3561" w:rsidRPr="00D47DC2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D47DC2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D47DC2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7F03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EA947BE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E57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142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3998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7D9545B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47D3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309D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AB0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0122D8C8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09F7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199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D47DC2">
              <w:rPr>
                <w:color w:val="000000"/>
                <w:spacing w:val="-8"/>
                <w:sz w:val="22"/>
                <w:szCs w:val="22"/>
              </w:rPr>
              <w:t>-</w:t>
            </w:r>
            <w:r w:rsidRPr="00D47DC2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1C3B" w14:textId="77777777" w:rsidR="00CA3561" w:rsidRPr="00D47DC2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D47DC2" w14:paraId="6498E0DA" w14:textId="77777777" w:rsidTr="00680AFD"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1FDD" w14:textId="77777777" w:rsidR="00CA3561" w:rsidRPr="00D47DC2" w:rsidRDefault="00680AFD" w:rsidP="00F868AE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6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2566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7D4D" w14:textId="77777777" w:rsidR="00CA3561" w:rsidRPr="00D47DC2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D47DC2" w14:paraId="6F7EB805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06C0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E1B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28BE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1735FF4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7E17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364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5B93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20F7C8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123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179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5591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2A5D2A3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4E8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0730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6400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440FDA83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68F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7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6AE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0F11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18A5EA59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BD8A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2AD5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DCB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0C393E5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07D6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7CB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B932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4B00D3E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A524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0DC1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570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33E46B3A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E6B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5A4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B83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6AF22FE0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67F6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24AD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F8A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CB09E68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A553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5238" w14:textId="77777777" w:rsidR="00CA3561" w:rsidRPr="00D47DC2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D47DC2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D47DC2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0BDA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4FBD364B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F16A" w14:textId="77777777" w:rsidR="00CA3561" w:rsidRPr="00D47DC2" w:rsidRDefault="00680AFD" w:rsidP="00F868AE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767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D47DC2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1F3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  <w:p w14:paraId="4C5ABACD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14:paraId="28D8C3B3" w14:textId="77777777" w:rsidR="00CA3561" w:rsidRPr="00D47DC2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ED86573" w14:textId="77777777" w:rsidR="00CA3561" w:rsidRPr="00D47DC2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</w:t>
      </w:r>
    </w:p>
    <w:p w14:paraId="6EB8A1D3" w14:textId="77777777" w:rsidR="00CA3561" w:rsidRPr="00D47DC2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C250C92" w14:textId="77777777" w:rsidR="00CA3561" w:rsidRPr="00D47DC2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14:paraId="74600CAF" w14:textId="77777777" w:rsidR="00CA3561" w:rsidRPr="00D47DC2" w:rsidRDefault="00CA3561" w:rsidP="00F868AE">
      <w:pPr>
        <w:rPr>
          <w:sz w:val="22"/>
          <w:szCs w:val="22"/>
        </w:rPr>
      </w:pPr>
    </w:p>
    <w:p w14:paraId="23D39900" w14:textId="77777777" w:rsidR="00CA3561" w:rsidRPr="00D47DC2" w:rsidRDefault="00CA3561" w:rsidP="00F868AE">
      <w:pPr>
        <w:rPr>
          <w:sz w:val="22"/>
          <w:szCs w:val="22"/>
        </w:rPr>
      </w:pPr>
    </w:p>
    <w:p w14:paraId="07A15F8F" w14:textId="77777777" w:rsidR="00CA3561" w:rsidRPr="00D47DC2" w:rsidRDefault="00CA3561" w:rsidP="00F868AE">
      <w:pPr>
        <w:rPr>
          <w:sz w:val="22"/>
          <w:szCs w:val="22"/>
        </w:rPr>
      </w:pPr>
    </w:p>
    <w:p w14:paraId="54DB9A29" w14:textId="77777777" w:rsidR="00CA3561" w:rsidRPr="00D47DC2" w:rsidRDefault="00CA3561" w:rsidP="00F868AE">
      <w:pPr>
        <w:rPr>
          <w:sz w:val="22"/>
          <w:szCs w:val="22"/>
        </w:rPr>
      </w:pPr>
    </w:p>
    <w:p w14:paraId="07B5ECFE" w14:textId="77777777" w:rsidR="00CA3561" w:rsidRPr="00D47DC2" w:rsidRDefault="00CA3561" w:rsidP="00F868AE">
      <w:pPr>
        <w:rPr>
          <w:sz w:val="22"/>
          <w:szCs w:val="22"/>
        </w:rPr>
      </w:pPr>
    </w:p>
    <w:p w14:paraId="6951746F" w14:textId="77777777" w:rsidR="00CA3561" w:rsidRPr="00D47DC2" w:rsidRDefault="00CA3561" w:rsidP="00F868AE">
      <w:pPr>
        <w:rPr>
          <w:sz w:val="22"/>
          <w:szCs w:val="22"/>
        </w:rPr>
      </w:pPr>
    </w:p>
    <w:p w14:paraId="74ECADF2" w14:textId="77777777" w:rsidR="00CA3561" w:rsidRPr="00D47DC2" w:rsidRDefault="00CA3561" w:rsidP="00F868AE">
      <w:pPr>
        <w:rPr>
          <w:sz w:val="22"/>
          <w:szCs w:val="22"/>
        </w:rPr>
      </w:pPr>
    </w:p>
    <w:p w14:paraId="36DA2522" w14:textId="77777777" w:rsidR="00CA3561" w:rsidRPr="00D47DC2" w:rsidRDefault="00CA3561" w:rsidP="00F868AE">
      <w:pPr>
        <w:rPr>
          <w:sz w:val="22"/>
          <w:szCs w:val="22"/>
        </w:rPr>
      </w:pPr>
    </w:p>
    <w:p w14:paraId="69CF6BE1" w14:textId="77777777" w:rsidR="00CA3561" w:rsidRPr="00D47DC2" w:rsidRDefault="00CA3561" w:rsidP="00F868AE">
      <w:pPr>
        <w:rPr>
          <w:sz w:val="22"/>
          <w:szCs w:val="22"/>
        </w:rPr>
      </w:pPr>
    </w:p>
    <w:p w14:paraId="45C814E1" w14:textId="77777777" w:rsidR="0079263B" w:rsidRPr="00D47DC2" w:rsidRDefault="0079263B" w:rsidP="0079263B">
      <w:pPr>
        <w:spacing w:after="0"/>
        <w:rPr>
          <w:i/>
          <w:color w:val="FF0000"/>
          <w:sz w:val="22"/>
          <w:szCs w:val="22"/>
        </w:rPr>
      </w:pPr>
      <w:r w:rsidRPr="00D47DC2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14:paraId="27D5D92D" w14:textId="77777777" w:rsidR="0079263B" w:rsidRPr="00D47DC2" w:rsidRDefault="0079263B" w:rsidP="0079263B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556A9178" w14:textId="77777777" w:rsidR="00CA3561" w:rsidRPr="00D47DC2" w:rsidRDefault="00CA3561" w:rsidP="00F868AE">
      <w:pPr>
        <w:rPr>
          <w:sz w:val="22"/>
          <w:szCs w:val="22"/>
        </w:rPr>
      </w:pPr>
    </w:p>
    <w:p w14:paraId="745B96A9" w14:textId="77777777" w:rsidR="00CA3561" w:rsidRPr="00D47DC2" w:rsidRDefault="00CA3561" w:rsidP="00F868AE">
      <w:pPr>
        <w:rPr>
          <w:sz w:val="22"/>
          <w:szCs w:val="22"/>
        </w:rPr>
      </w:pPr>
    </w:p>
    <w:p w14:paraId="78AFCB13" w14:textId="77777777" w:rsidR="00CA3561" w:rsidRPr="00D47DC2" w:rsidRDefault="00CA3561" w:rsidP="00F868AE">
      <w:pPr>
        <w:rPr>
          <w:sz w:val="22"/>
          <w:szCs w:val="22"/>
        </w:rPr>
      </w:pPr>
    </w:p>
    <w:p w14:paraId="0B0E9782" w14:textId="77777777" w:rsidR="00CA3561" w:rsidRPr="00D47DC2" w:rsidRDefault="00CA3561" w:rsidP="00F868AE">
      <w:pPr>
        <w:rPr>
          <w:sz w:val="22"/>
          <w:szCs w:val="22"/>
        </w:rPr>
      </w:pPr>
    </w:p>
    <w:p w14:paraId="49D71697" w14:textId="77777777" w:rsidR="00CA3561" w:rsidRPr="00D47DC2" w:rsidRDefault="00CA3561" w:rsidP="00F868AE">
      <w:pPr>
        <w:rPr>
          <w:sz w:val="22"/>
          <w:szCs w:val="22"/>
        </w:rPr>
      </w:pPr>
    </w:p>
    <w:p w14:paraId="5B8A79D1" w14:textId="77777777" w:rsidR="00CA3561" w:rsidRPr="00D47DC2" w:rsidRDefault="00CA3561" w:rsidP="00F868AE">
      <w:pPr>
        <w:rPr>
          <w:sz w:val="22"/>
          <w:szCs w:val="22"/>
        </w:rPr>
      </w:pPr>
    </w:p>
    <w:p w14:paraId="5BC2740E" w14:textId="77777777" w:rsidR="008C3F68" w:rsidRPr="00D47DC2" w:rsidRDefault="008C3F68" w:rsidP="00F868AE">
      <w:pPr>
        <w:rPr>
          <w:sz w:val="22"/>
          <w:szCs w:val="22"/>
        </w:rPr>
      </w:pPr>
    </w:p>
    <w:p w14:paraId="4DEB2AB5" w14:textId="77777777" w:rsidR="0069723B" w:rsidRPr="00D47DC2" w:rsidRDefault="0069723B" w:rsidP="0069723B">
      <w:pPr>
        <w:spacing w:after="0"/>
        <w:jc w:val="center"/>
        <w:rPr>
          <w:b/>
          <w:sz w:val="22"/>
          <w:szCs w:val="22"/>
          <w:u w:val="single"/>
        </w:rPr>
      </w:pPr>
      <w:r w:rsidRPr="00D47DC2">
        <w:rPr>
          <w:b/>
          <w:sz w:val="22"/>
          <w:szCs w:val="22"/>
          <w:u w:val="single"/>
        </w:rPr>
        <w:lastRenderedPageBreak/>
        <w:t>РАЗДЕЛ 4. ПРОЕКТ ДОГОВОРА</w:t>
      </w:r>
    </w:p>
    <w:p w14:paraId="51D231A0" w14:textId="77777777" w:rsidR="001747E5" w:rsidRPr="00D47DC2" w:rsidRDefault="001747E5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2B791796" w14:textId="77777777" w:rsidR="00534452" w:rsidRPr="00AE1C9D" w:rsidRDefault="00534452" w:rsidP="00534452">
      <w:pPr>
        <w:spacing w:after="0"/>
        <w:rPr>
          <w:sz w:val="21"/>
          <w:szCs w:val="21"/>
        </w:rPr>
      </w:pPr>
    </w:p>
    <w:p w14:paraId="5F8A939B" w14:textId="77777777" w:rsidR="00534452" w:rsidRPr="00AE1C9D" w:rsidRDefault="00534452" w:rsidP="00534452">
      <w:pPr>
        <w:spacing w:after="0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ДОГОВОР №_______</w:t>
      </w:r>
    </w:p>
    <w:p w14:paraId="624D9CE7" w14:textId="62BBCBDC" w:rsidR="00534452" w:rsidRPr="00AE1C9D" w:rsidRDefault="00534452" w:rsidP="00011146">
      <w:pPr>
        <w:spacing w:after="0"/>
        <w:ind w:firstLine="426"/>
        <w:rPr>
          <w:sz w:val="22"/>
          <w:szCs w:val="22"/>
        </w:rPr>
      </w:pPr>
      <w:r w:rsidRPr="00AE1C9D">
        <w:rPr>
          <w:sz w:val="22"/>
          <w:szCs w:val="22"/>
        </w:rPr>
        <w:t xml:space="preserve">  г. Сургут                                                                                                           </w:t>
      </w:r>
      <w:r w:rsidRPr="00AE1C9D">
        <w:rPr>
          <w:sz w:val="22"/>
          <w:szCs w:val="22"/>
        </w:rPr>
        <w:tab/>
        <w:t xml:space="preserve">                  </w:t>
      </w:r>
      <w:r w:rsidR="00011146">
        <w:rPr>
          <w:sz w:val="22"/>
          <w:szCs w:val="22"/>
        </w:rPr>
        <w:t xml:space="preserve"> </w:t>
      </w:r>
      <w:r w:rsidRPr="00AE1C9D">
        <w:rPr>
          <w:sz w:val="22"/>
          <w:szCs w:val="22"/>
        </w:rPr>
        <w:t>_________ 202</w:t>
      </w:r>
      <w:r>
        <w:rPr>
          <w:sz w:val="22"/>
          <w:szCs w:val="22"/>
        </w:rPr>
        <w:t>5</w:t>
      </w:r>
    </w:p>
    <w:p w14:paraId="5689282D" w14:textId="77777777" w:rsidR="00534452" w:rsidRPr="00AE1C9D" w:rsidRDefault="00534452" w:rsidP="00534452">
      <w:pPr>
        <w:spacing w:after="0"/>
        <w:rPr>
          <w:sz w:val="22"/>
          <w:szCs w:val="22"/>
        </w:rPr>
      </w:pPr>
    </w:p>
    <w:p w14:paraId="66D73384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 и</w:t>
      </w:r>
    </w:p>
    <w:p w14:paraId="68E041BE" w14:textId="4BD9BEE5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</w:t>
      </w:r>
      <w:r w:rsidR="00734146">
        <w:rPr>
          <w:sz w:val="22"/>
          <w:szCs w:val="22"/>
        </w:rPr>
        <w:t xml:space="preserve">Извещение №___, </w:t>
      </w:r>
      <w:r w:rsidRPr="00AE1C9D">
        <w:rPr>
          <w:sz w:val="22"/>
          <w:szCs w:val="22"/>
        </w:rPr>
        <w:t>итоговый протокол от _________202</w:t>
      </w:r>
      <w:r w:rsidR="00734146">
        <w:rPr>
          <w:sz w:val="22"/>
          <w:szCs w:val="22"/>
        </w:rPr>
        <w:t>5</w:t>
      </w:r>
      <w:r w:rsidRPr="00AE1C9D">
        <w:rPr>
          <w:sz w:val="22"/>
          <w:szCs w:val="22"/>
        </w:rPr>
        <w:t>, закупка №____) заключили настоящий Договор (далее – «Договор») о нижеследующем:</w:t>
      </w:r>
    </w:p>
    <w:p w14:paraId="7E46FA59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</w:p>
    <w:p w14:paraId="03FF30DB" w14:textId="6342841E" w:rsidR="00534452" w:rsidRPr="00AE1C9D" w:rsidRDefault="00534452" w:rsidP="00734146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1. ПРЕДМЕТ ДОГОВОРА</w:t>
      </w:r>
    </w:p>
    <w:p w14:paraId="7001F33C" w14:textId="31D13485" w:rsidR="00534452" w:rsidRPr="005D4E11" w:rsidRDefault="00534452" w:rsidP="005D4E11">
      <w:pPr>
        <w:tabs>
          <w:tab w:val="left" w:pos="6795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1.1. Поставщик обязуется поставить в адрес Покупателя </w:t>
      </w:r>
      <w:r w:rsidRPr="00AE1C9D">
        <w:rPr>
          <w:b/>
          <w:sz w:val="22"/>
          <w:szCs w:val="22"/>
        </w:rPr>
        <w:t>детекторы паров и следов взрывчатых веществ</w:t>
      </w:r>
      <w:r w:rsidR="0069118E">
        <w:rPr>
          <w:b/>
          <w:sz w:val="22"/>
          <w:szCs w:val="22"/>
        </w:rPr>
        <w:t xml:space="preserve"> </w:t>
      </w:r>
      <w:r w:rsidR="0069118E" w:rsidRPr="00AE1C9D">
        <w:rPr>
          <w:b/>
          <w:sz w:val="22"/>
          <w:szCs w:val="22"/>
        </w:rPr>
        <w:t>«М-ИОН» (или эквивалент)</w:t>
      </w:r>
      <w:r w:rsidRPr="00AE1C9D">
        <w:rPr>
          <w:b/>
          <w:sz w:val="22"/>
          <w:szCs w:val="22"/>
        </w:rPr>
        <w:t xml:space="preserve">, </w:t>
      </w:r>
      <w:r w:rsidR="00734146">
        <w:rPr>
          <w:b/>
          <w:sz w:val="22"/>
          <w:szCs w:val="22"/>
        </w:rPr>
        <w:t xml:space="preserve">в количестве 2 штук, </w:t>
      </w:r>
      <w:r w:rsidRPr="00AE1C9D">
        <w:rPr>
          <w:b/>
          <w:sz w:val="22"/>
          <w:szCs w:val="22"/>
        </w:rPr>
        <w:t>новых, не бывших в эксплуатации, не ранее 202</w:t>
      </w:r>
      <w:r w:rsidR="00734146">
        <w:rPr>
          <w:b/>
          <w:sz w:val="22"/>
          <w:szCs w:val="22"/>
        </w:rPr>
        <w:t>5</w:t>
      </w:r>
      <w:r w:rsidRPr="00AE1C9D">
        <w:rPr>
          <w:b/>
          <w:sz w:val="22"/>
          <w:szCs w:val="22"/>
        </w:rPr>
        <w:t xml:space="preserve"> года выпуска </w:t>
      </w:r>
      <w:r w:rsidRPr="00AE1C9D">
        <w:rPr>
          <w:sz w:val="22"/>
          <w:szCs w:val="22"/>
        </w:rPr>
        <w:t xml:space="preserve">(далее – Товар),  технические характеристики которых указаны в Спецификации (приложение №1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15DD2F0C" w14:textId="77777777" w:rsidR="00534452" w:rsidRPr="00AE1C9D" w:rsidRDefault="00534452" w:rsidP="00734146">
      <w:pPr>
        <w:shd w:val="clear" w:color="auto" w:fill="FFFFFF"/>
        <w:spacing w:after="0"/>
        <w:ind w:left="426" w:right="15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6162A8B6" w14:textId="0A26307B" w:rsidR="00534452" w:rsidRDefault="00534452" w:rsidP="00734146">
      <w:pPr>
        <w:shd w:val="clear" w:color="auto" w:fill="FFFFFF"/>
        <w:spacing w:after="0"/>
        <w:ind w:left="426" w:right="15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Поставщик гарантирует, что все комплектующие (составные части) из которых изготовлен Товар, являются новыми, заводского производства и не бывшими в эксплуатации.</w:t>
      </w:r>
    </w:p>
    <w:p w14:paraId="761E8D70" w14:textId="63D382A7" w:rsidR="00C26427" w:rsidRPr="00AE1C9D" w:rsidRDefault="00C26427" w:rsidP="00734146">
      <w:pPr>
        <w:shd w:val="clear" w:color="auto" w:fill="FFFFFF"/>
        <w:spacing w:after="0"/>
        <w:ind w:left="426" w:right="15" w:firstLine="567"/>
        <w:jc w:val="both"/>
        <w:rPr>
          <w:sz w:val="22"/>
          <w:szCs w:val="22"/>
        </w:rPr>
      </w:pPr>
      <w:r>
        <w:rPr>
          <w:sz w:val="22"/>
          <w:szCs w:val="22"/>
        </w:rPr>
        <w:t>1.3. Настоящий Договор заключается в интересах Березовского филиала АО «Аэропорт Сургут».</w:t>
      </w:r>
    </w:p>
    <w:p w14:paraId="20EF47A7" w14:textId="77777777" w:rsidR="00534452" w:rsidRPr="00AE1C9D" w:rsidRDefault="00534452" w:rsidP="00734146">
      <w:pPr>
        <w:shd w:val="clear" w:color="auto" w:fill="FFFFFF"/>
        <w:spacing w:after="0"/>
        <w:ind w:left="426" w:right="15" w:firstLine="567"/>
        <w:jc w:val="both"/>
        <w:rPr>
          <w:sz w:val="22"/>
          <w:szCs w:val="22"/>
        </w:rPr>
      </w:pPr>
    </w:p>
    <w:p w14:paraId="169C9CF9" w14:textId="77777777" w:rsidR="00534452" w:rsidRPr="00AE1C9D" w:rsidRDefault="00534452" w:rsidP="00734146">
      <w:pPr>
        <w:spacing w:after="0"/>
        <w:ind w:left="426" w:firstLine="567"/>
        <w:contextualSpacing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2. ПОРЯДОК ПОСТАВКИ</w:t>
      </w:r>
    </w:p>
    <w:p w14:paraId="113EC4FE" w14:textId="03C599C8" w:rsidR="00534452" w:rsidRPr="00AE1C9D" w:rsidRDefault="00534452" w:rsidP="00734146">
      <w:pPr>
        <w:tabs>
          <w:tab w:val="left" w:pos="6795"/>
        </w:tabs>
        <w:spacing w:after="0"/>
        <w:ind w:left="426" w:firstLine="567"/>
        <w:jc w:val="both"/>
        <w:rPr>
          <w:sz w:val="23"/>
          <w:szCs w:val="23"/>
        </w:rPr>
      </w:pPr>
      <w:r w:rsidRPr="00AE1C9D">
        <w:rPr>
          <w:sz w:val="22"/>
          <w:szCs w:val="22"/>
        </w:rPr>
        <w:t xml:space="preserve">2.1. Поставка Товара осуществляется Поставщиком не более </w:t>
      </w:r>
      <w:r w:rsidR="00734146">
        <w:rPr>
          <w:sz w:val="22"/>
          <w:szCs w:val="22"/>
        </w:rPr>
        <w:t>60</w:t>
      </w:r>
      <w:r w:rsidRPr="00AE1C9D">
        <w:rPr>
          <w:sz w:val="22"/>
          <w:szCs w:val="22"/>
        </w:rPr>
        <w:t xml:space="preserve"> (</w:t>
      </w:r>
      <w:r w:rsidR="00734146">
        <w:rPr>
          <w:sz w:val="22"/>
          <w:szCs w:val="22"/>
        </w:rPr>
        <w:t>шестидесяти</w:t>
      </w:r>
      <w:r w:rsidRPr="00AE1C9D">
        <w:rPr>
          <w:sz w:val="22"/>
          <w:szCs w:val="22"/>
        </w:rPr>
        <w:t>) календарных дней с даты заключения Договора</w:t>
      </w:r>
      <w:r w:rsidRPr="00AE1C9D">
        <w:rPr>
          <w:sz w:val="23"/>
          <w:szCs w:val="23"/>
        </w:rPr>
        <w:t>.</w:t>
      </w:r>
    </w:p>
    <w:p w14:paraId="6262939B" w14:textId="6A6BCA77" w:rsidR="000A4EF7" w:rsidRDefault="00534452" w:rsidP="000A4EF7">
      <w:pPr>
        <w:tabs>
          <w:tab w:val="left" w:pos="6795"/>
        </w:tabs>
        <w:spacing w:after="0"/>
        <w:ind w:left="426" w:firstLine="567"/>
        <w:jc w:val="both"/>
        <w:rPr>
          <w:rFonts w:asciiTheme="minorHAnsi" w:hAnsiTheme="minorHAnsi"/>
          <w:szCs w:val="24"/>
        </w:rPr>
      </w:pPr>
      <w:r w:rsidRPr="00AE1C9D">
        <w:rPr>
          <w:sz w:val="22"/>
          <w:szCs w:val="22"/>
        </w:rPr>
        <w:t>2.2. Поставщик извещает Покупателя об отгрузке Товара за 2 (два) рабочих дня до предполагаемой даты отгрузки Товара Покупателю по электронной почте</w:t>
      </w:r>
      <w:r w:rsidR="000A4EF7">
        <w:rPr>
          <w:sz w:val="22"/>
          <w:szCs w:val="22"/>
        </w:rPr>
        <w:t xml:space="preserve">: </w:t>
      </w:r>
      <w:hyperlink r:id="rId35" w:history="1">
        <w:r w:rsidR="000A4EF7" w:rsidRPr="008D3260">
          <w:rPr>
            <w:rStyle w:val="afff7"/>
            <w:sz w:val="22"/>
            <w:szCs w:val="22"/>
          </w:rPr>
          <w:t>odo_bf@airsurgut.ru</w:t>
        </w:r>
      </w:hyperlink>
      <w:r w:rsidR="000A4EF7" w:rsidRPr="000A4EF7">
        <w:rPr>
          <w:sz w:val="22"/>
          <w:szCs w:val="22"/>
          <w:u w:val="single"/>
        </w:rPr>
        <w:t>.</w:t>
      </w:r>
    </w:p>
    <w:p w14:paraId="1DFB9677" w14:textId="42CA3511" w:rsidR="001F7CBA" w:rsidRDefault="00534452" w:rsidP="000A4EF7">
      <w:pPr>
        <w:tabs>
          <w:tab w:val="left" w:pos="6795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2.3. Доставка Товара осуществляется ______________________ </w:t>
      </w:r>
      <w:r w:rsidRPr="00AE1C9D">
        <w:rPr>
          <w:i/>
          <w:sz w:val="22"/>
          <w:szCs w:val="22"/>
        </w:rPr>
        <w:t>(вид транспорта указывается Поставщиком)</w:t>
      </w:r>
      <w:r w:rsidRPr="00AE1C9D">
        <w:rPr>
          <w:sz w:val="22"/>
          <w:szCs w:val="22"/>
        </w:rPr>
        <w:t xml:space="preserve"> по адресу: </w:t>
      </w:r>
    </w:p>
    <w:p w14:paraId="5FDF4276" w14:textId="2F09973C" w:rsidR="001F7CBA" w:rsidRPr="007065F1" w:rsidRDefault="001F7CBA" w:rsidP="000A4EF7">
      <w:pPr>
        <w:spacing w:after="0"/>
        <w:ind w:left="426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065F1">
        <w:rPr>
          <w:sz w:val="22"/>
          <w:szCs w:val="22"/>
        </w:rPr>
        <w:t xml:space="preserve">628140, Ханты-Мансийский автономный округ – Югра, </w:t>
      </w:r>
      <w:proofErr w:type="spellStart"/>
      <w:r w:rsidRPr="007065F1">
        <w:rPr>
          <w:sz w:val="22"/>
          <w:szCs w:val="22"/>
        </w:rPr>
        <w:t>пгт</w:t>
      </w:r>
      <w:proofErr w:type="spellEnd"/>
      <w:r w:rsidRPr="007065F1">
        <w:rPr>
          <w:sz w:val="22"/>
          <w:szCs w:val="22"/>
        </w:rPr>
        <w:t>. Березово, ул. Астраханцева, д. 102 – 1 штука.</w:t>
      </w:r>
    </w:p>
    <w:p w14:paraId="1305966A" w14:textId="443477AB" w:rsidR="001F7CBA" w:rsidRPr="007065F1" w:rsidRDefault="001F7CBA" w:rsidP="000A4EF7">
      <w:pPr>
        <w:widowControl w:val="0"/>
        <w:ind w:left="426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065F1">
        <w:rPr>
          <w:sz w:val="22"/>
          <w:szCs w:val="22"/>
        </w:rPr>
        <w:t xml:space="preserve">628140, Ханты-Мансийский автономный округ – Югра, </w:t>
      </w:r>
      <w:proofErr w:type="spellStart"/>
      <w:r w:rsidRPr="007065F1">
        <w:rPr>
          <w:sz w:val="22"/>
          <w:szCs w:val="22"/>
        </w:rPr>
        <w:t>пгт</w:t>
      </w:r>
      <w:proofErr w:type="spellEnd"/>
      <w:r w:rsidRPr="007065F1">
        <w:rPr>
          <w:sz w:val="22"/>
          <w:szCs w:val="22"/>
        </w:rPr>
        <w:t xml:space="preserve">. </w:t>
      </w:r>
      <w:proofErr w:type="spellStart"/>
      <w:r w:rsidR="00712E92">
        <w:rPr>
          <w:sz w:val="22"/>
          <w:szCs w:val="22"/>
        </w:rPr>
        <w:t>Игрим</w:t>
      </w:r>
      <w:proofErr w:type="spellEnd"/>
      <w:r w:rsidRPr="007065F1">
        <w:rPr>
          <w:sz w:val="22"/>
          <w:szCs w:val="22"/>
        </w:rPr>
        <w:t>, ул. Кооперативная, д. 66 – 1 штука.</w:t>
      </w:r>
    </w:p>
    <w:p w14:paraId="7A9A6C3E" w14:textId="58682969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14:paraId="11378083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</w:t>
      </w:r>
      <w:r>
        <w:rPr>
          <w:sz w:val="22"/>
          <w:szCs w:val="22"/>
          <w:shd w:val="clear" w:color="auto" w:fill="FFFFFF"/>
        </w:rPr>
        <w:t>.</w:t>
      </w:r>
    </w:p>
    <w:p w14:paraId="1949C9FB" w14:textId="77777777" w:rsidR="00534452" w:rsidRPr="00A178F1" w:rsidRDefault="00534452" w:rsidP="00734146">
      <w:pPr>
        <w:spacing w:after="0"/>
        <w:ind w:left="426" w:firstLine="567"/>
        <w:jc w:val="both"/>
        <w:rPr>
          <w:sz w:val="23"/>
          <w:szCs w:val="23"/>
        </w:rPr>
      </w:pPr>
      <w:r w:rsidRPr="00AE1C9D">
        <w:rPr>
          <w:sz w:val="22"/>
          <w:szCs w:val="22"/>
        </w:rPr>
        <w:t xml:space="preserve">2.6. </w:t>
      </w:r>
      <w:r w:rsidRPr="00A178F1">
        <w:rPr>
          <w:sz w:val="23"/>
          <w:szCs w:val="23"/>
          <w:shd w:val="clear" w:color="auto" w:fill="FFFFFF"/>
        </w:rPr>
        <w:t xml:space="preserve">Покупатель в течение 5 (пяти) рабочих дней с момента получения Товара производит его проверку </w:t>
      </w:r>
      <w:r w:rsidRPr="00A178F1">
        <w:rPr>
          <w:sz w:val="23"/>
          <w:szCs w:val="23"/>
        </w:rPr>
        <w:t>по количеству, качеству, комплектности на предмет соответствия условиям Договора и (или) документам на Товар. В случае, если в ходе проверки будет обнаружено несоответствие Товара по количеству, качеству и комплектности условиям Договора и (или) документам на Товар, Покупатель информирует об этом Поставщика путем направления письменной претензии. При этом, Поставщик обязуется за свой счет устранить выявленные нарушения, заменить/допоставить Товар по адресу, указанному в п. 2.3. Договора, в срок, дополнительно согласованный Сторонами. Если срок Сторонами не согласован, то срок устранения выявленных нарушений/замены/допоставки Товара составляет не более 10 (десяти)</w:t>
      </w:r>
      <w:r w:rsidRPr="00A178F1">
        <w:rPr>
          <w:sz w:val="23"/>
          <w:szCs w:val="23"/>
          <w:shd w:val="clear" w:color="auto" w:fill="FFFFFF"/>
        </w:rPr>
        <w:t xml:space="preserve"> рабочих</w:t>
      </w:r>
      <w:r w:rsidRPr="00A178F1">
        <w:rPr>
          <w:sz w:val="23"/>
          <w:szCs w:val="23"/>
        </w:rPr>
        <w:t xml:space="preserve"> дней с момента получения претензии от Покупателя.</w:t>
      </w:r>
    </w:p>
    <w:p w14:paraId="3ED651FD" w14:textId="77777777" w:rsidR="00534452" w:rsidRPr="00A178F1" w:rsidRDefault="00534452" w:rsidP="00734146">
      <w:pPr>
        <w:spacing w:after="0"/>
        <w:ind w:left="426" w:firstLine="567"/>
        <w:jc w:val="both"/>
        <w:rPr>
          <w:sz w:val="23"/>
          <w:szCs w:val="23"/>
          <w:shd w:val="clear" w:color="auto" w:fill="FFFFFF"/>
        </w:rPr>
      </w:pPr>
      <w:r w:rsidRPr="00A178F1">
        <w:rPr>
          <w:sz w:val="23"/>
          <w:szCs w:val="23"/>
        </w:rPr>
        <w:lastRenderedPageBreak/>
        <w:t>При отсутствии замечаний по поставке Товара, Покупатель подписывает товарную накладную по форме ТОРГ-12 (либо универсальный передаточный документ) в течение 5 (пяти) рабочих дней с момента их получения. Факт п</w:t>
      </w:r>
      <w:r w:rsidRPr="00A178F1">
        <w:rPr>
          <w:sz w:val="23"/>
          <w:szCs w:val="23"/>
          <w:shd w:val="clear" w:color="auto" w:fill="FFFFFF"/>
        </w:rPr>
        <w:t xml:space="preserve">риемки-передачи Товара от Поставщика к Покупателю подтверждается товарной накладной по форме ТОРГ-12 (либо универсального передаточного документа), подписанных Сторонами без замечаний Покупателя. </w:t>
      </w:r>
    </w:p>
    <w:p w14:paraId="3F142C67" w14:textId="77777777" w:rsidR="00534452" w:rsidRPr="00A178F1" w:rsidRDefault="00534452" w:rsidP="00734146">
      <w:pPr>
        <w:spacing w:after="0"/>
        <w:ind w:left="426" w:firstLine="567"/>
        <w:jc w:val="both"/>
        <w:rPr>
          <w:sz w:val="23"/>
          <w:szCs w:val="23"/>
        </w:rPr>
      </w:pPr>
      <w:r w:rsidRPr="00A178F1">
        <w:rPr>
          <w:sz w:val="23"/>
          <w:szCs w:val="23"/>
        </w:rPr>
        <w:t>2.7. Право собственности на Товар,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ТОРГ-12 (либо универсального передаточного документа) без замечаний Покупателя.</w:t>
      </w:r>
    </w:p>
    <w:p w14:paraId="03F84EED" w14:textId="77777777" w:rsidR="00534452" w:rsidRPr="00A178F1" w:rsidRDefault="00534452" w:rsidP="00734146">
      <w:pPr>
        <w:spacing w:after="0"/>
        <w:ind w:left="426" w:firstLine="567"/>
        <w:jc w:val="both"/>
        <w:rPr>
          <w:sz w:val="23"/>
          <w:szCs w:val="23"/>
        </w:rPr>
      </w:pPr>
      <w:r w:rsidRPr="00A178F1">
        <w:rPr>
          <w:sz w:val="23"/>
          <w:szCs w:val="23"/>
        </w:rPr>
        <w:t xml:space="preserve">2.8. Претензии по качеству Товара, выявленные в ходе его использования, предъявляются в течение всего гарантийного срока. </w:t>
      </w:r>
    </w:p>
    <w:p w14:paraId="469E0397" w14:textId="77777777" w:rsidR="00534452" w:rsidRPr="00AE1C9D" w:rsidRDefault="00534452" w:rsidP="00DC0823">
      <w:pPr>
        <w:spacing w:after="0"/>
        <w:jc w:val="both"/>
        <w:rPr>
          <w:sz w:val="22"/>
          <w:szCs w:val="22"/>
        </w:rPr>
      </w:pPr>
    </w:p>
    <w:p w14:paraId="36FC900C" w14:textId="77777777" w:rsidR="00534452" w:rsidRPr="00AE1C9D" w:rsidRDefault="00534452" w:rsidP="001F7CBA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3. ПРАВА И ОБЯЗАННОСТИ СТОРОН</w:t>
      </w:r>
    </w:p>
    <w:p w14:paraId="122EEE2F" w14:textId="77777777" w:rsidR="00534452" w:rsidRPr="00AE1C9D" w:rsidRDefault="00534452" w:rsidP="00734146">
      <w:pPr>
        <w:pStyle w:val="af4"/>
        <w:tabs>
          <w:tab w:val="left" w:pos="1134"/>
        </w:tabs>
        <w:spacing w:before="0" w:after="0"/>
        <w:ind w:left="426" w:firstLine="567"/>
        <w:jc w:val="both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3.1. Поставщик обязан:</w:t>
      </w:r>
    </w:p>
    <w:p w14:paraId="2D74420A" w14:textId="77777777" w:rsidR="00534452" w:rsidRPr="00AE1C9D" w:rsidRDefault="00534452" w:rsidP="00734146">
      <w:pPr>
        <w:pStyle w:val="af4"/>
        <w:tabs>
          <w:tab w:val="left" w:pos="1134"/>
        </w:tabs>
        <w:spacing w:before="0"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14:paraId="60163F9D" w14:textId="77777777" w:rsidR="00534452" w:rsidRPr="00AE1C9D" w:rsidRDefault="00534452" w:rsidP="00734146">
      <w:pPr>
        <w:pStyle w:val="af4"/>
        <w:tabs>
          <w:tab w:val="left" w:pos="1134"/>
        </w:tabs>
        <w:spacing w:before="0"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3.1.2. Все расходы, связанные с допоставкой недостающего Товара, доукомплектованием, возвратом Товара, его заменой, в том числе все транспортные расходы и расходы на хранение, относятся на счет Поставщика.</w:t>
      </w:r>
    </w:p>
    <w:p w14:paraId="50935CE6" w14:textId="77777777" w:rsidR="00534452" w:rsidRPr="00AE1C9D" w:rsidRDefault="00534452" w:rsidP="00734146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3.1.3. Передать Покупателю вместе с Товаром оригиналы следующих документов на русском языке: </w:t>
      </w:r>
    </w:p>
    <w:p w14:paraId="405FCEDA" w14:textId="6E20973C" w:rsidR="00534452" w:rsidRPr="00AE1C9D" w:rsidRDefault="00534452" w:rsidP="00734146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инструкци</w:t>
      </w:r>
      <w:r w:rsidR="00011146">
        <w:rPr>
          <w:sz w:val="22"/>
          <w:szCs w:val="22"/>
        </w:rPr>
        <w:t>ю</w:t>
      </w:r>
      <w:r w:rsidRPr="00AE1C9D">
        <w:rPr>
          <w:sz w:val="22"/>
          <w:szCs w:val="22"/>
        </w:rPr>
        <w:t xml:space="preserve"> по эксплуатации; </w:t>
      </w:r>
    </w:p>
    <w:p w14:paraId="368F5F3B" w14:textId="77777777" w:rsidR="00534452" w:rsidRPr="00AE1C9D" w:rsidRDefault="00534452" w:rsidP="00734146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сертификаты соответствия в системе ГОСТ Р и декларацию о соответствии требованиям Технических регламентов Таможенного союза;</w:t>
      </w:r>
    </w:p>
    <w:p w14:paraId="354532B3" w14:textId="10513204" w:rsidR="00534452" w:rsidRPr="00AE1C9D" w:rsidRDefault="00534452" w:rsidP="00734146">
      <w:pPr>
        <w:tabs>
          <w:tab w:val="left" w:pos="1710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сертификат о соответствии требованиям к функциональным свойствам технических средств обеспечения транспортной безопасности, утвержденным Постановлением Правительства Российской Федерации от 26.09.2016</w:t>
      </w:r>
      <w:r w:rsidR="000A4EF7">
        <w:rPr>
          <w:sz w:val="22"/>
          <w:szCs w:val="22"/>
        </w:rPr>
        <w:t xml:space="preserve"> </w:t>
      </w:r>
      <w:r w:rsidRPr="00AE1C9D">
        <w:rPr>
          <w:sz w:val="22"/>
          <w:szCs w:val="22"/>
        </w:rPr>
        <w:t>№ 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безопасности».</w:t>
      </w:r>
    </w:p>
    <w:p w14:paraId="3AB6D5D1" w14:textId="77777777" w:rsidR="00534452" w:rsidRPr="00AE1C9D" w:rsidRDefault="00534452" w:rsidP="00734146">
      <w:pPr>
        <w:tabs>
          <w:tab w:val="left" w:pos="1710"/>
        </w:tabs>
        <w:spacing w:after="0"/>
        <w:ind w:left="426" w:firstLine="567"/>
        <w:jc w:val="both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 xml:space="preserve"> 3.2. Покупатель обязан: </w:t>
      </w:r>
    </w:p>
    <w:p w14:paraId="13359622" w14:textId="72020A61" w:rsidR="00534452" w:rsidRPr="00AE1C9D" w:rsidRDefault="00534452" w:rsidP="00734146">
      <w:pPr>
        <w:pStyle w:val="af4"/>
        <w:tabs>
          <w:tab w:val="left" w:pos="1134"/>
          <w:tab w:val="left" w:pos="3398"/>
        </w:tabs>
        <w:spacing w:before="0"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3.2.1. Осмотреть и принять Товар по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поставляем</w:t>
      </w:r>
      <w:r w:rsidR="001F7CBA">
        <w:rPr>
          <w:sz w:val="22"/>
          <w:szCs w:val="22"/>
        </w:rPr>
        <w:t xml:space="preserve">ый </w:t>
      </w:r>
      <w:r w:rsidRPr="00AE1C9D">
        <w:rPr>
          <w:sz w:val="22"/>
          <w:szCs w:val="22"/>
        </w:rPr>
        <w:t>Товара.</w:t>
      </w:r>
    </w:p>
    <w:p w14:paraId="09CD5CB6" w14:textId="77777777" w:rsidR="00534452" w:rsidRPr="00AE1C9D" w:rsidRDefault="00534452" w:rsidP="00734146">
      <w:pPr>
        <w:pStyle w:val="af4"/>
        <w:tabs>
          <w:tab w:val="left" w:pos="1134"/>
        </w:tabs>
        <w:spacing w:before="0"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3.2.2. Оплатить Товар в порядке, предусмотренном настоящим Договором.</w:t>
      </w:r>
    </w:p>
    <w:p w14:paraId="266A7B19" w14:textId="77777777" w:rsidR="00534452" w:rsidRPr="00AE1C9D" w:rsidRDefault="00534452" w:rsidP="00734146">
      <w:pPr>
        <w:widowControl w:val="0"/>
        <w:tabs>
          <w:tab w:val="left" w:pos="426"/>
          <w:tab w:val="left" w:pos="1134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b/>
          <w:sz w:val="22"/>
          <w:szCs w:val="22"/>
        </w:rPr>
        <w:t>3.3.</w:t>
      </w:r>
      <w:r w:rsidRPr="00AE1C9D">
        <w:rPr>
          <w:b/>
          <w:sz w:val="22"/>
          <w:szCs w:val="22"/>
        </w:rPr>
        <w:tab/>
        <w:t xml:space="preserve">Поставщик вправе </w:t>
      </w:r>
      <w:r w:rsidRPr="00AE1C9D">
        <w:rPr>
          <w:sz w:val="22"/>
          <w:szCs w:val="22"/>
        </w:rPr>
        <w:t>требовать оплаты Товара в соответствии с ценой и условиями, определенными в Спецификации.</w:t>
      </w:r>
    </w:p>
    <w:p w14:paraId="5E0144C6" w14:textId="77777777" w:rsidR="00534452" w:rsidRPr="00AE1C9D" w:rsidRDefault="00534452" w:rsidP="00734146">
      <w:pPr>
        <w:tabs>
          <w:tab w:val="left" w:pos="1134"/>
        </w:tabs>
        <w:spacing w:after="0"/>
        <w:ind w:left="426" w:firstLine="567"/>
        <w:jc w:val="both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3.4. Покупатель вправе:</w:t>
      </w:r>
    </w:p>
    <w:p w14:paraId="71B83FD6" w14:textId="77777777" w:rsidR="00534452" w:rsidRPr="00AE1C9D" w:rsidRDefault="00534452" w:rsidP="00734146">
      <w:pPr>
        <w:tabs>
          <w:tab w:val="left" w:pos="1134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3.4.1.</w:t>
      </w:r>
      <w:r w:rsidRPr="00AE1C9D">
        <w:rPr>
          <w:sz w:val="22"/>
          <w:szCs w:val="22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AE1C9D">
        <w:rPr>
          <w:sz w:val="22"/>
          <w:szCs w:val="22"/>
          <w:shd w:val="clear" w:color="auto" w:fill="FFFFFF"/>
        </w:rPr>
        <w:t>на 7 (семь) кал</w:t>
      </w:r>
      <w:r w:rsidRPr="00AE1C9D">
        <w:rPr>
          <w:sz w:val="22"/>
          <w:szCs w:val="22"/>
        </w:rPr>
        <w:t>ендарных дней, направив Поставщику соответствующее письменное уведомление.</w:t>
      </w:r>
    </w:p>
    <w:p w14:paraId="4475E1C3" w14:textId="77777777" w:rsidR="00534452" w:rsidRPr="00AE1C9D" w:rsidRDefault="00534452" w:rsidP="00734146">
      <w:pPr>
        <w:tabs>
          <w:tab w:val="left" w:pos="1134"/>
          <w:tab w:val="left" w:pos="1418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3.4.2. </w:t>
      </w:r>
      <w:r w:rsidRPr="00AE1C9D">
        <w:rPr>
          <w:sz w:val="22"/>
          <w:szCs w:val="22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14:paraId="7962DAC4" w14:textId="77777777" w:rsidR="00534452" w:rsidRPr="00AE1C9D" w:rsidRDefault="00534452" w:rsidP="00734146">
      <w:pPr>
        <w:tabs>
          <w:tab w:val="left" w:pos="1134"/>
          <w:tab w:val="left" w:pos="1418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3.4.3. </w:t>
      </w:r>
      <w:r w:rsidRPr="00AE1C9D">
        <w:rPr>
          <w:sz w:val="22"/>
          <w:szCs w:val="22"/>
        </w:rPr>
        <w:tab/>
        <w:t>В случае поставки некомплектного Товара потребовать доукомплектования Товара Поставщиком в срок, указанный в пункте 2.6. Договора.</w:t>
      </w:r>
    </w:p>
    <w:p w14:paraId="606F84BE" w14:textId="77777777" w:rsidR="00534452" w:rsidRPr="00AE1C9D" w:rsidRDefault="00534452" w:rsidP="00734146">
      <w:pPr>
        <w:tabs>
          <w:tab w:val="left" w:pos="1134"/>
          <w:tab w:val="left" w:pos="1418"/>
        </w:tabs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3.4.4. </w:t>
      </w:r>
      <w:r w:rsidRPr="00AE1C9D">
        <w:rPr>
          <w:sz w:val="22"/>
          <w:szCs w:val="22"/>
        </w:rPr>
        <w:tab/>
        <w:t>В случае поставки Товара ненадлежащего качества потребовать от Поставщика:</w:t>
      </w:r>
    </w:p>
    <w:p w14:paraId="31444A76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– замены поставленного Товара на Товар надлежащего качества.</w:t>
      </w:r>
    </w:p>
    <w:p w14:paraId="23E957C0" w14:textId="77777777" w:rsidR="00534452" w:rsidRPr="00AE1C9D" w:rsidRDefault="00534452" w:rsidP="00734146">
      <w:pPr>
        <w:pStyle w:val="ae"/>
        <w:ind w:left="426" w:firstLine="567"/>
        <w:rPr>
          <w:rFonts w:eastAsia="SimSun"/>
          <w:bCs/>
          <w:kern w:val="2"/>
          <w:sz w:val="22"/>
          <w:szCs w:val="22"/>
          <w:lang w:eastAsia="ar-SA"/>
        </w:rPr>
      </w:pPr>
    </w:p>
    <w:p w14:paraId="49D83425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4. ЦЕНА ДОГОВОРА И ПОРЯДОК РАСЧЕТОВ</w:t>
      </w:r>
    </w:p>
    <w:p w14:paraId="06554FA7" w14:textId="77777777" w:rsidR="00534452" w:rsidRPr="00AE1C9D" w:rsidRDefault="00534452" w:rsidP="00734146">
      <w:pPr>
        <w:shd w:val="clear" w:color="auto" w:fill="FFFFFF"/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4.1. Цена настоящего Договора составляет: ____ (____) ___ без учета НДС, НДС в размере __% составляет: _____ (_____) _____. Общая цена Договора с НДС составляет: ____ (____) ____.</w:t>
      </w:r>
    </w:p>
    <w:p w14:paraId="11DD75D7" w14:textId="77777777" w:rsidR="00534452" w:rsidRPr="00AE1C9D" w:rsidRDefault="00534452" w:rsidP="00734146">
      <w:pPr>
        <w:shd w:val="clear" w:color="auto" w:fill="FFFFFF"/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AE1C9D">
        <w:rPr>
          <w:sz w:val="22"/>
          <w:szCs w:val="22"/>
        </w:rPr>
        <w:t>Цена на Товар включает в себя:</w:t>
      </w:r>
    </w:p>
    <w:p w14:paraId="77FE671C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- стоимость Товара в комплекте; </w:t>
      </w:r>
    </w:p>
    <w:p w14:paraId="75C68B3D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расходы на упаковку и маркировку Товара;</w:t>
      </w:r>
    </w:p>
    <w:p w14:paraId="5CD89CEB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стоимость погрузо-разгрузочных работ;</w:t>
      </w:r>
    </w:p>
    <w:p w14:paraId="7D08C3A7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lastRenderedPageBreak/>
        <w:t xml:space="preserve">- затраты на доставку Товара по адресу места поставки; </w:t>
      </w:r>
    </w:p>
    <w:p w14:paraId="5446C72B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3A538CDF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 расходы по гарантийным обязательствам;</w:t>
      </w:r>
    </w:p>
    <w:p w14:paraId="32500F18" w14:textId="4B9D2F30" w:rsidR="00534452" w:rsidRPr="00AE1C9D" w:rsidRDefault="001F7CBA" w:rsidP="001F7CBA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534452" w:rsidRPr="00AE1C9D">
        <w:rPr>
          <w:sz w:val="22"/>
          <w:szCs w:val="22"/>
        </w:rPr>
        <w:t xml:space="preserve"> - все инфляционные ожидания и финансовые риски;</w:t>
      </w:r>
    </w:p>
    <w:p w14:paraId="445FDB84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14:paraId="296FEFCE" w14:textId="263C4EB9" w:rsidR="00534452" w:rsidRPr="00AE1C9D" w:rsidRDefault="001F7CBA" w:rsidP="001F7CBA">
      <w:pPr>
        <w:spacing w:after="0"/>
        <w:ind w:left="426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="00534452" w:rsidRPr="00AE1C9D">
        <w:rPr>
          <w:sz w:val="22"/>
          <w:szCs w:val="22"/>
        </w:rPr>
        <w:t>Оплата по Договору производится Покупателем в следующем порядке:</w:t>
      </w:r>
    </w:p>
    <w:p w14:paraId="06B97B67" w14:textId="77777777" w:rsidR="001F7CBA" w:rsidRPr="007B5D7C" w:rsidRDefault="001F7CBA" w:rsidP="001F7CBA">
      <w:pPr>
        <w:spacing w:after="0"/>
        <w:ind w:left="426" w:firstLine="993"/>
        <w:jc w:val="both"/>
        <w:rPr>
          <w:szCs w:val="22"/>
        </w:rPr>
      </w:pPr>
      <w:r w:rsidRPr="007B5D7C">
        <w:rPr>
          <w:sz w:val="22"/>
          <w:szCs w:val="22"/>
        </w:rPr>
        <w:t>- 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1065D5E2" w14:textId="77777777" w:rsidR="001F7CBA" w:rsidRDefault="001F7CBA" w:rsidP="001F7CBA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7B5D7C">
        <w:rPr>
          <w:sz w:val="22"/>
          <w:szCs w:val="22"/>
          <w:shd w:val="clear" w:color="auto" w:fill="FFFFFF"/>
        </w:rPr>
        <w:t>- в размере 70 % (семидесяти процентов) от общей суммы Договора не позднее 7 (семи) рабочих дней на основании счета</w:t>
      </w:r>
      <w:r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</w:rPr>
        <w:t>(счета – фактуры, универсального передаточного документа)</w:t>
      </w:r>
      <w:r w:rsidRPr="007B5D7C">
        <w:rPr>
          <w:sz w:val="22"/>
          <w:szCs w:val="22"/>
          <w:shd w:val="clear" w:color="auto" w:fill="FFFFFF"/>
        </w:rPr>
        <w:t>,</w:t>
      </w:r>
      <w:r>
        <w:rPr>
          <w:sz w:val="22"/>
          <w:szCs w:val="22"/>
          <w:shd w:val="clear" w:color="auto" w:fill="FFFFFF"/>
        </w:rPr>
        <w:t xml:space="preserve"> </w:t>
      </w:r>
      <w:r w:rsidRPr="007B5D7C">
        <w:rPr>
          <w:sz w:val="22"/>
          <w:szCs w:val="22"/>
          <w:shd w:val="clear" w:color="auto" w:fill="FFFFFF"/>
        </w:rPr>
        <w:t>после подписания товарно-сопроводительных документов без замечаний Покупателя.</w:t>
      </w:r>
    </w:p>
    <w:p w14:paraId="076378EF" w14:textId="6C624109" w:rsidR="00534452" w:rsidRDefault="00534452" w:rsidP="001F7CBA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7EDD2E0F" w14:textId="2BAB48F4" w:rsidR="001F7CBA" w:rsidRPr="00DC0823" w:rsidRDefault="001F7CBA" w:rsidP="00DC0823">
      <w:pPr>
        <w:spacing w:after="0"/>
        <w:ind w:left="426" w:firstLine="567"/>
        <w:jc w:val="both"/>
        <w:rPr>
          <w:snapToGrid w:val="0"/>
          <w:sz w:val="22"/>
          <w:szCs w:val="22"/>
        </w:rPr>
      </w:pPr>
      <w:r>
        <w:rPr>
          <w:sz w:val="22"/>
          <w:szCs w:val="22"/>
        </w:rPr>
        <w:t>4</w:t>
      </w:r>
      <w:r w:rsidRPr="00AE1C9D">
        <w:rPr>
          <w:sz w:val="22"/>
          <w:szCs w:val="22"/>
        </w:rPr>
        <w:t>.</w:t>
      </w:r>
      <w:r>
        <w:rPr>
          <w:sz w:val="22"/>
          <w:szCs w:val="22"/>
        </w:rPr>
        <w:t>4</w:t>
      </w:r>
      <w:r w:rsidRPr="00AE1C9D">
        <w:rPr>
          <w:sz w:val="22"/>
          <w:szCs w:val="22"/>
        </w:rPr>
        <w:t xml:space="preserve">. </w:t>
      </w:r>
      <w:r w:rsidRPr="00AE1C9D">
        <w:rPr>
          <w:snapToGrid w:val="0"/>
          <w:sz w:val="22"/>
          <w:szCs w:val="22"/>
        </w:rPr>
        <w:t>При наличии техническ</w:t>
      </w:r>
      <w:r w:rsidR="005D4E11">
        <w:rPr>
          <w:snapToGrid w:val="0"/>
          <w:sz w:val="22"/>
          <w:szCs w:val="22"/>
        </w:rPr>
        <w:t>ой</w:t>
      </w:r>
      <w:r w:rsidRPr="00AE1C9D">
        <w:rPr>
          <w:snapToGrid w:val="0"/>
          <w:sz w:val="22"/>
          <w:szCs w:val="22"/>
        </w:rPr>
        <w:t xml:space="preserve">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0E230E84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</w:p>
    <w:p w14:paraId="71F09F70" w14:textId="77777777" w:rsidR="00534452" w:rsidRPr="00AE1C9D" w:rsidRDefault="00534452" w:rsidP="001F7CBA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5. СЕРТИФИКАЦИЯ, УПАКОВКА ТОВАРА, ГАРАНТИЯ</w:t>
      </w:r>
    </w:p>
    <w:p w14:paraId="37218273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1B964BDF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6FE97889" w14:textId="77777777" w:rsidR="00534452" w:rsidRPr="00AE1C9D" w:rsidRDefault="00534452" w:rsidP="00734146">
      <w:pPr>
        <w:autoSpaceDE w:val="0"/>
        <w:autoSpaceDN w:val="0"/>
        <w:adjustRightInd w:val="0"/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5.3. </w:t>
      </w:r>
      <w:r w:rsidRPr="00AE1C9D">
        <w:rPr>
          <w:sz w:val="22"/>
          <w:szCs w:val="22"/>
          <w:shd w:val="clear" w:color="auto" w:fill="FFFFFF"/>
        </w:rPr>
        <w:t xml:space="preserve">Срок гарантии на Товар составляет ____________ </w:t>
      </w:r>
      <w:r w:rsidRPr="00AE1C9D">
        <w:rPr>
          <w:i/>
          <w:sz w:val="22"/>
          <w:szCs w:val="22"/>
          <w:shd w:val="clear" w:color="auto" w:fill="FFFFFF"/>
        </w:rPr>
        <w:t>(указывается Поставщиком, но не менее 24 месяцев)</w:t>
      </w:r>
      <w:r w:rsidRPr="00AE1C9D">
        <w:rPr>
          <w:sz w:val="22"/>
          <w:szCs w:val="22"/>
          <w:shd w:val="clear" w:color="auto" w:fill="FFFFFF"/>
        </w:rPr>
        <w:t xml:space="preserve"> </w:t>
      </w:r>
      <w:r w:rsidRPr="00AE1C9D">
        <w:rPr>
          <w:rFonts w:eastAsia="Calibri"/>
          <w:iCs/>
          <w:sz w:val="22"/>
          <w:szCs w:val="22"/>
        </w:rPr>
        <w:t xml:space="preserve">с момента подписания </w:t>
      </w:r>
      <w:r w:rsidRPr="00A178F1">
        <w:rPr>
          <w:sz w:val="23"/>
          <w:szCs w:val="23"/>
        </w:rPr>
        <w:t>товарной накладной по форме ТОРГ-12 (либо универсального передаточного документа) без замечаний Покупателя</w:t>
      </w:r>
      <w:r w:rsidRPr="00AE1C9D">
        <w:rPr>
          <w:rFonts w:eastAsia="Calibri"/>
          <w:iCs/>
          <w:sz w:val="22"/>
          <w:szCs w:val="22"/>
        </w:rPr>
        <w:t>.</w:t>
      </w:r>
    </w:p>
    <w:p w14:paraId="6AC20765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5.4. Гарантийные обязательства на Товар несет Поставщик при условии соблюдения Покупателем требований по эксплуатации и техническому обслуживанию, установленных заводом-изготовителем.</w:t>
      </w:r>
    </w:p>
    <w:p w14:paraId="30A28FA0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</w:rPr>
        <w:t>5.5.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производителя. 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</w:t>
      </w:r>
      <w:r w:rsidRPr="00AE1C9D">
        <w:rPr>
          <w:sz w:val="22"/>
          <w:szCs w:val="22"/>
          <w:shd w:val="clear" w:color="auto" w:fill="FFFFFF"/>
        </w:rPr>
        <w:t xml:space="preserve"> 15 (пятнадцати) дней с момента получения претензии Покупателя либо в иной согласованный сторонами срок.</w:t>
      </w:r>
    </w:p>
    <w:p w14:paraId="676CB01C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 xml:space="preserve">5.6. В отношении замененного Товара устанавливается новый гарантийный срок, составляющий не менее </w:t>
      </w:r>
      <w:r w:rsidRPr="00AE1C9D">
        <w:rPr>
          <w:i/>
          <w:sz w:val="22"/>
          <w:szCs w:val="22"/>
          <w:shd w:val="clear" w:color="auto" w:fill="FFFFFF"/>
        </w:rPr>
        <w:t xml:space="preserve">24 </w:t>
      </w:r>
      <w:r w:rsidRPr="00AE1C9D">
        <w:rPr>
          <w:sz w:val="22"/>
          <w:szCs w:val="22"/>
          <w:shd w:val="clear" w:color="auto" w:fill="FFFFFF"/>
        </w:rPr>
        <w:t>месяцев с даты приемки Покупателем замененного Товара от Поставщика, либо до окончания первоначального Гарантийного срока, в зависимости от того, какой из указанных периодов времени истекает позднее.</w:t>
      </w:r>
    </w:p>
    <w:p w14:paraId="4FAD0AD9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5.7.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характеристиками.</w:t>
      </w:r>
    </w:p>
    <w:p w14:paraId="3C85F728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5.8. Если Покупатель лишен возможности использовать Товар по обстоятельствам, зависящим от Поставщика, гарантийный срок не течет до устранения соответствующих обстоятельств Поставщиком.</w:t>
      </w:r>
    </w:p>
    <w:p w14:paraId="7A678894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Гарантийный срок продлевается на время, в течение которого Товар не мог использоваться из-за обнаруженных в нем недостатков. Новый гарантийный срок на Товар начинает исчисляться со дня получения Товара Покупателем после замены.</w:t>
      </w:r>
    </w:p>
    <w:p w14:paraId="70EF87CE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5.9. Поставщик поставляет Товар в упаковке, обеспечивающей его сохранность, без каких-либо повреждений.</w:t>
      </w:r>
    </w:p>
    <w:p w14:paraId="3039D55C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</w:p>
    <w:p w14:paraId="35BAF713" w14:textId="77777777" w:rsidR="00534452" w:rsidRPr="00AE1C9D" w:rsidRDefault="00534452" w:rsidP="00DC0823">
      <w:pPr>
        <w:shd w:val="clear" w:color="auto" w:fill="FFFFFF"/>
        <w:spacing w:after="0"/>
        <w:ind w:left="426" w:right="5" w:firstLine="567"/>
        <w:contextualSpacing/>
        <w:jc w:val="center"/>
        <w:rPr>
          <w:b/>
          <w:sz w:val="22"/>
          <w:szCs w:val="22"/>
          <w:shd w:val="clear" w:color="auto" w:fill="FFFFFF"/>
        </w:rPr>
      </w:pPr>
      <w:r w:rsidRPr="00AE1C9D">
        <w:rPr>
          <w:b/>
          <w:sz w:val="22"/>
          <w:szCs w:val="22"/>
          <w:shd w:val="clear" w:color="auto" w:fill="FFFFFF"/>
        </w:rPr>
        <w:t>6. ОТВЕТСТВЕННОСТЬ СТОРОН</w:t>
      </w:r>
    </w:p>
    <w:p w14:paraId="60A566C5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lastRenderedPageBreak/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14:paraId="44648FB9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  <w:shd w:val="clear" w:color="auto" w:fill="FFFFFF"/>
        </w:rPr>
      </w:pPr>
      <w:r w:rsidRPr="00AE1C9D">
        <w:rPr>
          <w:sz w:val="22"/>
          <w:szCs w:val="22"/>
          <w:shd w:val="clear" w:color="auto" w:fill="FFFFFF"/>
        </w:rPr>
        <w:t>6.2.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60EA8538" w14:textId="4975C213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  <w:shd w:val="clear" w:color="auto" w:fill="FFFFFF"/>
        </w:rPr>
        <w:t>6.3. При нарушении Пост</w:t>
      </w:r>
      <w:r w:rsidRPr="00AE1C9D">
        <w:rPr>
          <w:sz w:val="22"/>
          <w:szCs w:val="22"/>
        </w:rPr>
        <w:t>авщиком сроков поставки Товара, предусмотренных настоящим Договором, Покупатель вправе</w:t>
      </w:r>
      <w:r w:rsidR="004F3E5A" w:rsidRPr="004F3E5A">
        <w:rPr>
          <w:sz w:val="22"/>
          <w:szCs w:val="22"/>
        </w:rPr>
        <w:t xml:space="preserve"> </w:t>
      </w:r>
      <w:r w:rsidR="004F3E5A">
        <w:rPr>
          <w:sz w:val="22"/>
          <w:szCs w:val="22"/>
        </w:rPr>
        <w:t>требовать</w:t>
      </w:r>
      <w:r w:rsidRPr="00AE1C9D">
        <w:rPr>
          <w:sz w:val="22"/>
          <w:szCs w:val="22"/>
        </w:rPr>
        <w:t xml:space="preserve"> уплат</w:t>
      </w:r>
      <w:r w:rsidR="004F3E5A">
        <w:rPr>
          <w:sz w:val="22"/>
          <w:szCs w:val="22"/>
        </w:rPr>
        <w:t>ы</w:t>
      </w:r>
      <w:r w:rsidRPr="00AE1C9D">
        <w:rPr>
          <w:sz w:val="22"/>
          <w:szCs w:val="22"/>
        </w:rPr>
        <w:t xml:space="preserve"> неустойк</w:t>
      </w:r>
      <w:r w:rsidR="004F3E5A">
        <w:rPr>
          <w:sz w:val="22"/>
          <w:szCs w:val="22"/>
        </w:rPr>
        <w:t>и</w:t>
      </w:r>
      <w:r w:rsidRPr="00AE1C9D">
        <w:rPr>
          <w:sz w:val="22"/>
          <w:szCs w:val="22"/>
        </w:rPr>
        <w:t xml:space="preserve"> в размере 0,1% от стоимости непоставленного (недопоставленного) Товара за каждый день просрочки.</w:t>
      </w:r>
    </w:p>
    <w:p w14:paraId="2005AD75" w14:textId="77DF78F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6.4.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</w:t>
      </w:r>
      <w:r w:rsidR="00DC0823">
        <w:rPr>
          <w:sz w:val="22"/>
          <w:szCs w:val="22"/>
        </w:rPr>
        <w:t>0</w:t>
      </w:r>
      <w:r w:rsidRPr="00AE1C9D">
        <w:rPr>
          <w:sz w:val="22"/>
          <w:szCs w:val="22"/>
        </w:rPr>
        <w:t>1% от стоимости Товара за каждый день просрочки.</w:t>
      </w:r>
    </w:p>
    <w:p w14:paraId="14DC1B80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6.5. Если Поставщик не возместит указанные в настоящем разделе суммы убытков и (или) штрафов, Покупатель вправе в одностороннем </w:t>
      </w:r>
      <w:proofErr w:type="spellStart"/>
      <w:r w:rsidRPr="00AE1C9D">
        <w:rPr>
          <w:sz w:val="22"/>
          <w:szCs w:val="22"/>
        </w:rPr>
        <w:t>безакцептном</w:t>
      </w:r>
      <w:proofErr w:type="spellEnd"/>
      <w:r w:rsidRPr="00AE1C9D">
        <w:rPr>
          <w:sz w:val="22"/>
          <w:szCs w:val="22"/>
        </w:rPr>
        <w:t xml:space="preserve">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5B17C79A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3A515170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5CADFE24" w14:textId="77777777" w:rsidR="00534452" w:rsidRPr="00AE1C9D" w:rsidRDefault="00534452" w:rsidP="00734146">
      <w:pPr>
        <w:tabs>
          <w:tab w:val="left" w:pos="567"/>
        </w:tabs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sz w:val="22"/>
          <w:szCs w:val="22"/>
        </w:rPr>
        <w:t xml:space="preserve">          6.8. </w:t>
      </w:r>
      <w:r w:rsidRPr="00AE1C9D">
        <w:rPr>
          <w:iCs/>
          <w:sz w:val="22"/>
          <w:szCs w:val="22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19FB9DB9" w14:textId="77777777" w:rsidR="00534452" w:rsidRPr="00AE1C9D" w:rsidRDefault="00534452" w:rsidP="00734146">
      <w:pPr>
        <w:spacing w:after="0"/>
        <w:ind w:left="426" w:firstLine="567"/>
        <w:contextualSpacing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64DE723C" w14:textId="77777777" w:rsidR="00534452" w:rsidRPr="00AE1C9D" w:rsidRDefault="00534452" w:rsidP="00734146">
      <w:pPr>
        <w:spacing w:after="0"/>
        <w:ind w:left="426" w:firstLine="567"/>
        <w:contextualSpacing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44D15232" w14:textId="77777777" w:rsidR="00534452" w:rsidRPr="00AE1C9D" w:rsidRDefault="00534452" w:rsidP="00734146">
      <w:pPr>
        <w:spacing w:after="0"/>
        <w:ind w:left="426" w:firstLine="567"/>
        <w:contextualSpacing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несоответствия наименования Поставщика, ИНН и КПП, указанных в счет - фактуре либо в Договоре.</w:t>
      </w:r>
    </w:p>
    <w:p w14:paraId="2D4B1F4F" w14:textId="77777777" w:rsidR="00534452" w:rsidRPr="00AE1C9D" w:rsidRDefault="00534452" w:rsidP="00734146">
      <w:pPr>
        <w:spacing w:after="0"/>
        <w:ind w:left="426" w:firstLine="567"/>
        <w:contextualSpacing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35FCD6B1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3FC51898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074D6653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14:paraId="3F5B2F3B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282FC34D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 xml:space="preserve">- </w:t>
      </w:r>
      <w:r w:rsidRPr="00AE1C9D">
        <w:rPr>
          <w:iCs/>
          <w:spacing w:val="-10"/>
          <w:sz w:val="22"/>
          <w:szCs w:val="22"/>
        </w:rPr>
        <w:t>иного нарушения Сторонами или их Контрагентами законодательства о налогах и сборах.</w:t>
      </w:r>
    </w:p>
    <w:p w14:paraId="4B6424C8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5BE3F541" w14:textId="77777777" w:rsidR="00534452" w:rsidRPr="00AE1C9D" w:rsidRDefault="00534452" w:rsidP="00734146">
      <w:pPr>
        <w:spacing w:after="0"/>
        <w:ind w:left="426" w:firstLine="567"/>
        <w:jc w:val="both"/>
        <w:rPr>
          <w:iCs/>
          <w:sz w:val="22"/>
          <w:szCs w:val="22"/>
        </w:rPr>
      </w:pPr>
      <w:r w:rsidRPr="00AE1C9D">
        <w:rPr>
          <w:iCs/>
          <w:sz w:val="22"/>
          <w:szCs w:val="22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5344AE55" w14:textId="77777777" w:rsidR="00534452" w:rsidRPr="00AE1C9D" w:rsidRDefault="00534452" w:rsidP="00734146">
      <w:pPr>
        <w:spacing w:after="0"/>
        <w:ind w:left="426" w:firstLine="567"/>
        <w:contextualSpacing/>
        <w:jc w:val="both"/>
        <w:rPr>
          <w:rFonts w:eastAsia="Calibri"/>
          <w:iCs/>
          <w:sz w:val="22"/>
          <w:szCs w:val="22"/>
          <w:lang w:eastAsia="en-US"/>
        </w:rPr>
      </w:pPr>
      <w:r w:rsidRPr="00AE1C9D">
        <w:rPr>
          <w:rFonts w:eastAsia="Calibri"/>
          <w:iCs/>
          <w:sz w:val="22"/>
          <w:szCs w:val="22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0CE0C60E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iCs/>
          <w:sz w:val="22"/>
          <w:szCs w:val="22"/>
        </w:rPr>
        <w:lastRenderedPageBreak/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261AAC07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68465112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6.10.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6CA11925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</w:p>
    <w:p w14:paraId="7B4E9913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7. АНТИКОРРУПЦИОННАЯ ОГОВОРКА</w:t>
      </w:r>
    </w:p>
    <w:p w14:paraId="115358D4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7.1. При исполнении своих обязательств по договору Стороны, их аффилированные лица, работники или посредники заверяют друг друга в соответствии со статьёй 431.2 Гражданского кодекса РФ в том, что:</w:t>
      </w:r>
    </w:p>
    <w:p w14:paraId="45837849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5FAA55FE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24B1EA6F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587B7326" w14:textId="319FE29B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12FD55F2" w14:textId="5DC512DF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7.2.2. не зарегистрированы в оффшорной зоне;</w:t>
      </w:r>
    </w:p>
    <w:p w14:paraId="1BD6CFED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1AF3749E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</w:t>
      </w:r>
      <w:r w:rsidRPr="00AE1C9D">
        <w:rPr>
          <w:sz w:val="22"/>
          <w:szCs w:val="22"/>
        </w:rPr>
        <w:lastRenderedPageBreak/>
        <w:t xml:space="preserve">предполагать, что заверения, данные в пункте 7.1 и (или) 7.2 настоящего Договора, являются или могут быть недостоверными. </w:t>
      </w:r>
    </w:p>
    <w:p w14:paraId="08CD89C0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502A2EA4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</w:p>
    <w:p w14:paraId="7D4C23A3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8. ЗАВЕРЕНИЯ ОБ ОБСТОЯТЕЛЬСТВАХ</w:t>
      </w:r>
    </w:p>
    <w:p w14:paraId="6D003127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 из того, что другая Сторона будет полагаться на них, или имела разумные основания исходить из такого предположения.</w:t>
      </w:r>
    </w:p>
    <w:p w14:paraId="3B6A98A2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036E553F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AE1C9D">
        <w:rPr>
          <w:rStyle w:val="affff1"/>
          <w:sz w:val="22"/>
          <w:szCs w:val="22"/>
        </w:rPr>
        <w:t xml:space="preserve"> </w:t>
      </w:r>
      <w:r w:rsidRPr="00AE1C9D">
        <w:rPr>
          <w:sz w:val="22"/>
          <w:szCs w:val="22"/>
        </w:rPr>
        <w:t xml:space="preserve">договора. </w:t>
      </w:r>
    </w:p>
    <w:p w14:paraId="3AC915EC" w14:textId="7CCA43AC" w:rsidR="00534452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04AA5D7B" w14:textId="77777777" w:rsidR="00DC0823" w:rsidRPr="00D56B9E" w:rsidRDefault="00DC0823" w:rsidP="00DC0823">
      <w:pPr>
        <w:spacing w:after="0"/>
        <w:ind w:firstLine="993"/>
        <w:rPr>
          <w:sz w:val="22"/>
          <w:szCs w:val="22"/>
        </w:rPr>
      </w:pPr>
      <w:r w:rsidRPr="00D56B9E">
        <w:rPr>
          <w:sz w:val="22"/>
          <w:szCs w:val="22"/>
          <w:highlight w:val="yellow"/>
        </w:rPr>
        <w:t>8.4. Оговорка УСН (данный пункт включается если Победитель закупки находится на УСН:</w:t>
      </w:r>
    </w:p>
    <w:p w14:paraId="16D0DC2D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659B6F6E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- При возникновении и (или) изменении у Поставщика обязанностей налогоплательщика НДС он обязан: </w:t>
      </w:r>
    </w:p>
    <w:p w14:paraId="170EBAEF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2B2632D9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7379885E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187180AD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применения неверной ставки НДС, и (или) неуплаты НДС в бюджет Поставщиком либо его </w:t>
      </w:r>
      <w:proofErr w:type="spellStart"/>
      <w:r w:rsidRPr="00D56B9E">
        <w:rPr>
          <w:sz w:val="22"/>
          <w:szCs w:val="22"/>
        </w:rPr>
        <w:t>субисполнителями</w:t>
      </w:r>
      <w:proofErr w:type="spellEnd"/>
      <w:r w:rsidRPr="00D56B9E">
        <w:rPr>
          <w:sz w:val="22"/>
          <w:szCs w:val="22"/>
        </w:rPr>
        <w:t xml:space="preserve"> по договорам, связанным с исполнением настоящего Договора.</w:t>
      </w:r>
    </w:p>
    <w:p w14:paraId="55623082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32EBC5E4" w14:textId="77777777" w:rsidR="00DC0823" w:rsidRPr="00D56B9E" w:rsidRDefault="00DC0823" w:rsidP="00DC0823">
      <w:pPr>
        <w:spacing w:after="0"/>
        <w:ind w:left="426" w:firstLine="141"/>
        <w:jc w:val="both"/>
        <w:rPr>
          <w:sz w:val="22"/>
          <w:szCs w:val="22"/>
        </w:rPr>
      </w:pPr>
      <w:r w:rsidRPr="00D56B9E">
        <w:rPr>
          <w:sz w:val="22"/>
          <w:szCs w:val="22"/>
        </w:rPr>
        <w:t xml:space="preserve"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</w:t>
      </w:r>
      <w:r w:rsidRPr="00D56B9E">
        <w:rPr>
          <w:sz w:val="22"/>
          <w:szCs w:val="22"/>
        </w:rPr>
        <w:lastRenderedPageBreak/>
        <w:t>календарных дней с даты получения письменного обращения (заявления) Покупателя о возмещении имущественных потерь.</w:t>
      </w:r>
    </w:p>
    <w:p w14:paraId="4F5AD5E0" w14:textId="77777777" w:rsidR="00534452" w:rsidRPr="00AE1C9D" w:rsidRDefault="00534452" w:rsidP="00DC0823">
      <w:pPr>
        <w:spacing w:after="0"/>
        <w:jc w:val="both"/>
        <w:rPr>
          <w:sz w:val="22"/>
          <w:szCs w:val="22"/>
        </w:rPr>
      </w:pPr>
    </w:p>
    <w:p w14:paraId="6ACBD5BA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9. ФОРС-МАЖОР</w:t>
      </w:r>
    </w:p>
    <w:p w14:paraId="28D33B3B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4A94073F" w14:textId="77777777" w:rsidR="00534452" w:rsidRPr="00AE1C9D" w:rsidRDefault="00534452" w:rsidP="00734146">
      <w:pPr>
        <w:shd w:val="clear" w:color="auto" w:fill="FFFFFF"/>
        <w:spacing w:after="0"/>
        <w:ind w:left="426" w:right="4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2BE6DA4C" w14:textId="77777777" w:rsidR="00534452" w:rsidRPr="00AE1C9D" w:rsidRDefault="00534452" w:rsidP="00734146">
      <w:pPr>
        <w:shd w:val="clear" w:color="auto" w:fill="FFFFFF"/>
        <w:tabs>
          <w:tab w:val="left" w:pos="567"/>
        </w:tabs>
        <w:spacing w:after="0"/>
        <w:ind w:left="426" w:right="24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52516A5A" w14:textId="77777777" w:rsidR="00534452" w:rsidRPr="00AE1C9D" w:rsidRDefault="00534452" w:rsidP="00734146">
      <w:pPr>
        <w:shd w:val="clear" w:color="auto" w:fill="FFFFFF"/>
        <w:spacing w:after="0"/>
        <w:ind w:left="426" w:right="14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9.4.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1869E93F" w14:textId="77777777" w:rsidR="00534452" w:rsidRPr="00AE1C9D" w:rsidRDefault="00534452" w:rsidP="00734146">
      <w:pPr>
        <w:shd w:val="clear" w:color="auto" w:fill="FFFFFF"/>
        <w:spacing w:after="0"/>
        <w:ind w:left="426" w:right="14" w:firstLine="567"/>
        <w:jc w:val="both"/>
        <w:rPr>
          <w:sz w:val="22"/>
          <w:szCs w:val="22"/>
        </w:rPr>
      </w:pPr>
    </w:p>
    <w:p w14:paraId="3225D49A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10. РАЗРЕШЕНИЕ СПОРОВ</w:t>
      </w:r>
    </w:p>
    <w:p w14:paraId="7059F30E" w14:textId="6D9D5E5D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 xml:space="preserve"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</w:t>
      </w:r>
      <w:r w:rsidR="009E2398">
        <w:rPr>
          <w:sz w:val="22"/>
          <w:szCs w:val="22"/>
        </w:rPr>
        <w:t>получения претензии Стороной</w:t>
      </w:r>
      <w:r w:rsidRPr="00AE1C9D">
        <w:rPr>
          <w:sz w:val="22"/>
          <w:szCs w:val="22"/>
        </w:rPr>
        <w:t>.</w:t>
      </w:r>
    </w:p>
    <w:p w14:paraId="45CE5B7E" w14:textId="77777777" w:rsidR="00534452" w:rsidRPr="00AE1C9D" w:rsidRDefault="00534452" w:rsidP="00734146">
      <w:pPr>
        <w:spacing w:after="0"/>
        <w:ind w:left="426" w:firstLine="567"/>
        <w:jc w:val="both"/>
        <w:rPr>
          <w:sz w:val="22"/>
          <w:szCs w:val="22"/>
        </w:rPr>
      </w:pPr>
    </w:p>
    <w:p w14:paraId="1898D0E9" w14:textId="77777777" w:rsidR="00534452" w:rsidRPr="00AE1C9D" w:rsidRDefault="00534452" w:rsidP="00DC0823">
      <w:pPr>
        <w:spacing w:after="0"/>
        <w:ind w:left="426" w:firstLine="567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11. ПРОЧИЕ УСЛОВИЯ</w:t>
      </w:r>
    </w:p>
    <w:p w14:paraId="39932FD8" w14:textId="77777777" w:rsidR="00534452" w:rsidRPr="00AE1C9D" w:rsidRDefault="00534452" w:rsidP="00DC0823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11.1. Настоящий Договор вступает в силу с даты его подписания Сторонами и действует до полного исполнения обязательств по Договору.</w:t>
      </w:r>
    </w:p>
    <w:p w14:paraId="5E9F49F5" w14:textId="77777777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1FE529B4" w14:textId="77777777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357D8EDF" w14:textId="77777777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2CDEC87F" w14:textId="77777777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79BE6E8C" w14:textId="77777777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19A3FCD4" w14:textId="77777777" w:rsidR="00534452" w:rsidRPr="00AE1C9D" w:rsidRDefault="00534452" w:rsidP="00DC0823">
      <w:pPr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 xml:space="preserve"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</w:t>
      </w:r>
      <w:r w:rsidRPr="00AE1C9D">
        <w:rPr>
          <w:color w:val="000000"/>
          <w:sz w:val="22"/>
          <w:szCs w:val="22"/>
        </w:rPr>
        <w:lastRenderedPageBreak/>
        <w:t>извещения о досрочном расторжении настоящего договора не менее, чем за 5 (пять) календарных дней до даты расторжения.</w:t>
      </w:r>
    </w:p>
    <w:p w14:paraId="4327102E" w14:textId="77777777" w:rsidR="00534452" w:rsidRPr="00AE1C9D" w:rsidRDefault="00534452" w:rsidP="00DC0823">
      <w:pPr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60B2A0BF" w14:textId="41BF226E" w:rsidR="00534452" w:rsidRPr="00AE1C9D" w:rsidRDefault="00534452" w:rsidP="00DC0823">
      <w:pPr>
        <w:widowControl w:val="0"/>
        <w:shd w:val="clear" w:color="auto" w:fill="FFFFFF"/>
        <w:spacing w:after="0"/>
        <w:ind w:left="426" w:firstLine="567"/>
        <w:jc w:val="both"/>
        <w:rPr>
          <w:color w:val="000000"/>
          <w:sz w:val="22"/>
          <w:szCs w:val="22"/>
        </w:rPr>
      </w:pPr>
      <w:r w:rsidRPr="004F3E5A">
        <w:rPr>
          <w:color w:val="000000"/>
          <w:sz w:val="22"/>
          <w:szCs w:val="22"/>
        </w:rPr>
        <w:t>11.</w:t>
      </w:r>
      <w:r w:rsidR="001F7CBA" w:rsidRPr="004F3E5A">
        <w:rPr>
          <w:color w:val="000000"/>
          <w:sz w:val="22"/>
          <w:szCs w:val="22"/>
        </w:rPr>
        <w:t>9</w:t>
      </w:r>
      <w:r w:rsidRPr="004F3E5A">
        <w:rPr>
          <w:color w:val="000000"/>
          <w:sz w:val="22"/>
          <w:szCs w:val="22"/>
        </w:rPr>
        <w:t xml:space="preserve">. </w:t>
      </w:r>
      <w:r w:rsidRPr="004F3E5A">
        <w:rPr>
          <w:sz w:val="22"/>
          <w:szCs w:val="22"/>
        </w:rPr>
        <w:t>Для</w:t>
      </w:r>
      <w:r w:rsidRPr="00AE1C9D">
        <w:rPr>
          <w:sz w:val="22"/>
          <w:szCs w:val="22"/>
        </w:rPr>
        <w:t xml:space="preserve"> надлежащего исполнения обязательств по настоящему Договору стороны назначают ответственных представителей:</w:t>
      </w:r>
    </w:p>
    <w:p w14:paraId="3FCDA1B1" w14:textId="77E12C21" w:rsidR="00534452" w:rsidRPr="00AE1C9D" w:rsidRDefault="00534452" w:rsidP="00DC0823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-со стороны Поставщика _____________________</w:t>
      </w:r>
      <w:r w:rsidRPr="00AE1C9D">
        <w:rPr>
          <w:i/>
          <w:sz w:val="22"/>
          <w:szCs w:val="22"/>
        </w:rPr>
        <w:t xml:space="preserve"> (указывается Ф.И.О., должность представителя) </w:t>
      </w:r>
      <w:r w:rsidRPr="00AE1C9D">
        <w:rPr>
          <w:sz w:val="22"/>
          <w:szCs w:val="22"/>
        </w:rPr>
        <w:t>телефон: _______________;</w:t>
      </w:r>
    </w:p>
    <w:p w14:paraId="4EC0E921" w14:textId="1466F3BD" w:rsidR="00534452" w:rsidRPr="00534452" w:rsidRDefault="00534452" w:rsidP="000314A9">
      <w:pPr>
        <w:spacing w:after="0"/>
        <w:ind w:left="426" w:firstLine="567"/>
        <w:jc w:val="both"/>
        <w:rPr>
          <w:sz w:val="23"/>
          <w:szCs w:val="23"/>
        </w:rPr>
      </w:pPr>
      <w:r w:rsidRPr="00AE1C9D">
        <w:rPr>
          <w:sz w:val="22"/>
          <w:szCs w:val="22"/>
        </w:rPr>
        <w:t>-со стороны Покупателя:</w:t>
      </w:r>
      <w:r w:rsidRPr="00AE1C9D">
        <w:rPr>
          <w:color w:val="000000"/>
          <w:sz w:val="22"/>
          <w:szCs w:val="22"/>
        </w:rPr>
        <w:t xml:space="preserve"> </w:t>
      </w:r>
      <w:r w:rsidRPr="001D48AB">
        <w:rPr>
          <w:sz w:val="23"/>
          <w:szCs w:val="23"/>
        </w:rPr>
        <w:t>Трошин Денис Витальевич, заместитель директора по наземно-техническому обеспечению Березовского филиала АО «Аэропорт Сургут», 8 (34674) 2-18-80, д.1020.</w:t>
      </w:r>
    </w:p>
    <w:p w14:paraId="59BC6B0E" w14:textId="31E83A91" w:rsidR="00534452" w:rsidRPr="00AE1C9D" w:rsidRDefault="00534452" w:rsidP="00DC0823">
      <w:pPr>
        <w:spacing w:after="0"/>
        <w:ind w:left="426" w:firstLine="567"/>
        <w:jc w:val="both"/>
        <w:rPr>
          <w:sz w:val="22"/>
          <w:szCs w:val="22"/>
        </w:rPr>
      </w:pPr>
      <w:r w:rsidRPr="00AE1C9D">
        <w:rPr>
          <w:sz w:val="22"/>
          <w:szCs w:val="22"/>
        </w:rPr>
        <w:t>11.1</w:t>
      </w:r>
      <w:r w:rsidR="001F7CBA">
        <w:rPr>
          <w:sz w:val="22"/>
          <w:szCs w:val="22"/>
        </w:rPr>
        <w:t>0</w:t>
      </w:r>
      <w:r w:rsidRPr="00AE1C9D">
        <w:rPr>
          <w:sz w:val="22"/>
          <w:szCs w:val="22"/>
        </w:rPr>
        <w:t>. Неотъемлемой частью настоящего Договора является Спецификация (приложение №1 к настоящему Договору).</w:t>
      </w:r>
    </w:p>
    <w:p w14:paraId="2C63F0A6" w14:textId="77777777" w:rsidR="00534452" w:rsidRPr="00AE1C9D" w:rsidRDefault="00534452" w:rsidP="00DC0823">
      <w:pPr>
        <w:spacing w:after="0"/>
        <w:ind w:firstLine="567"/>
        <w:jc w:val="both"/>
        <w:rPr>
          <w:sz w:val="22"/>
          <w:szCs w:val="22"/>
        </w:rPr>
      </w:pPr>
    </w:p>
    <w:p w14:paraId="1113CDC0" w14:textId="77777777" w:rsidR="00534452" w:rsidRPr="00AE1C9D" w:rsidRDefault="00534452" w:rsidP="00534452">
      <w:pPr>
        <w:spacing w:after="0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534452" w:rsidRPr="00AE1C9D" w14:paraId="0961A328" w14:textId="77777777" w:rsidTr="008D70DF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8F021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Поставщик:</w:t>
            </w:r>
          </w:p>
          <w:p w14:paraId="1AB0F05E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1101F97A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13CC810F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277FD7B8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6E837B51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451ECB96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49750864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29CFC86F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23491794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461A46A8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79157637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47651E5B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0D4A6500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____________________________________</w:t>
            </w:r>
          </w:p>
          <w:p w14:paraId="7A115F9A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</w:p>
          <w:p w14:paraId="078D9667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</w:p>
          <w:p w14:paraId="5DCF9FD8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____________________ /_____________/</w:t>
            </w:r>
          </w:p>
          <w:p w14:paraId="013404AE" w14:textId="77777777" w:rsidR="00534452" w:rsidRPr="00AE1C9D" w:rsidRDefault="00534452" w:rsidP="00734146">
            <w:pPr>
              <w:spacing w:after="0"/>
              <w:ind w:left="201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A8455" w14:textId="73316FA4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Покупатель</w:t>
            </w:r>
            <w:r w:rsidRPr="001D48AB">
              <w:rPr>
                <w:sz w:val="23"/>
                <w:szCs w:val="23"/>
              </w:rPr>
              <w:t>:</w:t>
            </w:r>
          </w:p>
          <w:p w14:paraId="11A3B4AE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Акционерное общество «Аэропорт Сургут»</w:t>
            </w:r>
          </w:p>
          <w:p w14:paraId="50573E2B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Сокращённое наименование -   АО «Аэропорт Сургут»</w:t>
            </w:r>
          </w:p>
          <w:p w14:paraId="3DF8D1FC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ИНН/КПП – 8602060523/861343001</w:t>
            </w:r>
          </w:p>
          <w:p w14:paraId="0D9C8CA3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ОГРН 1028600603998</w:t>
            </w:r>
          </w:p>
          <w:p w14:paraId="49CC05C2" w14:textId="44072BF3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Место нахождения (по Уставу): РФ, ХМАО-Югра, г.</w:t>
            </w:r>
            <w:r w:rsidR="0069118E">
              <w:rPr>
                <w:sz w:val="23"/>
                <w:szCs w:val="23"/>
              </w:rPr>
              <w:t xml:space="preserve"> </w:t>
            </w:r>
            <w:r w:rsidRPr="001D48AB">
              <w:rPr>
                <w:sz w:val="23"/>
                <w:szCs w:val="23"/>
              </w:rPr>
              <w:t>Сургут.</w:t>
            </w:r>
          </w:p>
          <w:p w14:paraId="3305B453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 xml:space="preserve">Адрес юридического лица (по сведениям ЕГРЮЛ):  </w:t>
            </w:r>
          </w:p>
          <w:p w14:paraId="7CE3AD9D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628422, ХМАО – Югра,</w:t>
            </w:r>
          </w:p>
          <w:p w14:paraId="45885B98" w14:textId="172C538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 xml:space="preserve">г. Сургут, улица </w:t>
            </w:r>
            <w:proofErr w:type="spellStart"/>
            <w:r w:rsidRPr="001D48AB">
              <w:rPr>
                <w:sz w:val="23"/>
                <w:szCs w:val="23"/>
              </w:rPr>
              <w:t>Аэрофлотская</w:t>
            </w:r>
            <w:proofErr w:type="spellEnd"/>
            <w:r w:rsidR="0069118E">
              <w:rPr>
                <w:sz w:val="23"/>
                <w:szCs w:val="23"/>
              </w:rPr>
              <w:t>,</w:t>
            </w:r>
            <w:r w:rsidRPr="001D48AB">
              <w:rPr>
                <w:sz w:val="23"/>
                <w:szCs w:val="23"/>
              </w:rPr>
              <w:t xml:space="preserve"> д</w:t>
            </w:r>
            <w:r w:rsidR="0069118E">
              <w:rPr>
                <w:sz w:val="23"/>
                <w:szCs w:val="23"/>
              </w:rPr>
              <w:t>.</w:t>
            </w:r>
            <w:r w:rsidRPr="001D48AB">
              <w:rPr>
                <w:sz w:val="23"/>
                <w:szCs w:val="23"/>
              </w:rPr>
              <w:t>49/1</w:t>
            </w:r>
          </w:p>
          <w:p w14:paraId="1B2E9DED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Почтовый адрес (адрес для направления корреспонденции): 628408, Россия, ХМАО – Югра,</w:t>
            </w:r>
          </w:p>
          <w:p w14:paraId="666D606A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г. Сургут, а/я Бокс №11.</w:t>
            </w:r>
          </w:p>
          <w:p w14:paraId="0D18C21D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Телефон: 8(3462)770-276</w:t>
            </w:r>
          </w:p>
          <w:p w14:paraId="09DB92D4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proofErr w:type="spellStart"/>
            <w:r w:rsidRPr="001D48AB">
              <w:rPr>
                <w:sz w:val="23"/>
                <w:szCs w:val="23"/>
              </w:rPr>
              <w:t>Еmail</w:t>
            </w:r>
            <w:proofErr w:type="spellEnd"/>
            <w:r w:rsidRPr="001D48AB">
              <w:rPr>
                <w:sz w:val="23"/>
                <w:szCs w:val="23"/>
              </w:rPr>
              <w:t>: office@airsurgut.ru</w:t>
            </w:r>
          </w:p>
          <w:p w14:paraId="479C7CA6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Банковские реквизиты:</w:t>
            </w:r>
          </w:p>
          <w:p w14:paraId="5966B788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Наименование Банка: Ф-Л ЗАПАДНО-СИБИРСКОЕ отделение №8647</w:t>
            </w:r>
          </w:p>
          <w:p w14:paraId="549BC455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ПАО Сбербанк России</w:t>
            </w:r>
          </w:p>
          <w:p w14:paraId="76C7C83E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ИНН/КПП – 860202001/7707083893</w:t>
            </w:r>
          </w:p>
          <w:p w14:paraId="6959EAC8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БИК - 047102651</w:t>
            </w:r>
          </w:p>
          <w:p w14:paraId="3990E907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К/счёт - 301018108000000000651</w:t>
            </w:r>
          </w:p>
          <w:p w14:paraId="07487A61" w14:textId="4A94E61B" w:rsidR="00534452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Р/счёт – 40702810567170100601</w:t>
            </w:r>
          </w:p>
          <w:p w14:paraId="4D4C79A4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</w:p>
          <w:p w14:paraId="028B7DA2" w14:textId="77777777" w:rsidR="00534452" w:rsidRPr="001D48AB" w:rsidRDefault="00534452" w:rsidP="00734146">
            <w:pPr>
              <w:spacing w:after="0"/>
              <w:ind w:left="201" w:hanging="34"/>
              <w:rPr>
                <w:sz w:val="23"/>
                <w:szCs w:val="23"/>
                <w:u w:val="single"/>
              </w:rPr>
            </w:pPr>
            <w:r w:rsidRPr="001D48AB">
              <w:rPr>
                <w:sz w:val="23"/>
                <w:szCs w:val="23"/>
                <w:u w:val="single"/>
              </w:rPr>
              <w:t>Местонахождение и почтовый адрес филиала:</w:t>
            </w:r>
          </w:p>
          <w:p w14:paraId="3C5F71A4" w14:textId="09E36EA2" w:rsidR="00534452" w:rsidRDefault="00534452" w:rsidP="00734146">
            <w:pPr>
              <w:spacing w:after="0"/>
              <w:ind w:left="201" w:hanging="17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 xml:space="preserve">628140, РФ, Ханты-Мансийский автономный округ – Югра, </w:t>
            </w:r>
            <w:proofErr w:type="spellStart"/>
            <w:r w:rsidRPr="001D48AB">
              <w:rPr>
                <w:sz w:val="23"/>
                <w:szCs w:val="23"/>
              </w:rPr>
              <w:t>пгт</w:t>
            </w:r>
            <w:proofErr w:type="spellEnd"/>
            <w:r w:rsidRPr="001D48AB">
              <w:rPr>
                <w:sz w:val="23"/>
                <w:szCs w:val="23"/>
              </w:rPr>
              <w:t>. Березово, ул. Астраханцева, д.102</w:t>
            </w:r>
          </w:p>
          <w:p w14:paraId="7517FF76" w14:textId="77777777" w:rsidR="00534452" w:rsidRPr="001D48AB" w:rsidRDefault="00534452" w:rsidP="00734146">
            <w:pPr>
              <w:spacing w:after="0"/>
              <w:ind w:left="201" w:hanging="17"/>
              <w:rPr>
                <w:sz w:val="23"/>
                <w:szCs w:val="23"/>
              </w:rPr>
            </w:pPr>
          </w:p>
          <w:p w14:paraId="3497667D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 xml:space="preserve">Директор по производству – первый заместитель генерального директора </w:t>
            </w:r>
          </w:p>
          <w:p w14:paraId="2F43A5F3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 xml:space="preserve">___________________ С.В. </w:t>
            </w:r>
            <w:proofErr w:type="spellStart"/>
            <w:r w:rsidRPr="001D48AB">
              <w:rPr>
                <w:sz w:val="23"/>
                <w:szCs w:val="23"/>
              </w:rPr>
              <w:t>Прийма</w:t>
            </w:r>
            <w:proofErr w:type="spellEnd"/>
            <w:r w:rsidRPr="001D48AB">
              <w:rPr>
                <w:sz w:val="23"/>
                <w:szCs w:val="23"/>
              </w:rPr>
              <w:t xml:space="preserve"> </w:t>
            </w:r>
          </w:p>
          <w:p w14:paraId="51421B44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</w:p>
          <w:p w14:paraId="701CDE2F" w14:textId="77777777" w:rsidR="00534452" w:rsidRPr="001D48AB" w:rsidRDefault="00534452" w:rsidP="00734146">
            <w:pPr>
              <w:tabs>
                <w:tab w:val="left" w:pos="426"/>
                <w:tab w:val="left" w:pos="709"/>
              </w:tabs>
              <w:spacing w:after="0"/>
              <w:ind w:left="201" w:hanging="16"/>
              <w:rPr>
                <w:sz w:val="23"/>
                <w:szCs w:val="23"/>
              </w:rPr>
            </w:pPr>
            <w:r w:rsidRPr="001D48AB">
              <w:rPr>
                <w:sz w:val="23"/>
                <w:szCs w:val="23"/>
              </w:rPr>
              <w:t>Дата подписания договора</w:t>
            </w:r>
          </w:p>
          <w:p w14:paraId="5C38C81B" w14:textId="1E84B327" w:rsidR="00534452" w:rsidRPr="00AE1C9D" w:rsidRDefault="00534452" w:rsidP="00734146">
            <w:pPr>
              <w:spacing w:after="0"/>
              <w:ind w:left="201" w:firstLine="567"/>
              <w:rPr>
                <w:szCs w:val="22"/>
              </w:rPr>
            </w:pPr>
            <w:r w:rsidRPr="001D48AB">
              <w:rPr>
                <w:sz w:val="23"/>
                <w:szCs w:val="23"/>
              </w:rPr>
              <w:t>___ ___________ 2025</w:t>
            </w:r>
          </w:p>
        </w:tc>
      </w:tr>
    </w:tbl>
    <w:p w14:paraId="042D3EB2" w14:textId="77777777" w:rsidR="00534452" w:rsidRPr="00AE1C9D" w:rsidRDefault="00534452" w:rsidP="00DC082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56CADAE6" w14:textId="77777777" w:rsidR="00534452" w:rsidRPr="00AE1C9D" w:rsidRDefault="00534452" w:rsidP="00534452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lastRenderedPageBreak/>
        <w:t>Приложение №1</w:t>
      </w:r>
    </w:p>
    <w:p w14:paraId="3F3C9826" w14:textId="77777777" w:rsidR="00534452" w:rsidRPr="00AE1C9D" w:rsidRDefault="00534452" w:rsidP="00534452">
      <w:pPr>
        <w:shd w:val="clear" w:color="auto" w:fill="FFFFFF"/>
        <w:spacing w:after="0"/>
        <w:ind w:firstLine="6521"/>
        <w:rPr>
          <w:sz w:val="22"/>
          <w:szCs w:val="22"/>
        </w:rPr>
      </w:pPr>
      <w:r w:rsidRPr="00AE1C9D">
        <w:rPr>
          <w:sz w:val="22"/>
          <w:szCs w:val="22"/>
        </w:rPr>
        <w:t xml:space="preserve">к Договору от_________ №______    </w:t>
      </w:r>
    </w:p>
    <w:p w14:paraId="12A5C78B" w14:textId="77777777" w:rsidR="00534452" w:rsidRDefault="00534452" w:rsidP="00534452">
      <w:pPr>
        <w:shd w:val="clear" w:color="auto" w:fill="FFFFFF"/>
        <w:spacing w:after="0"/>
        <w:ind w:firstLine="6521"/>
        <w:rPr>
          <w:sz w:val="22"/>
          <w:szCs w:val="22"/>
        </w:rPr>
      </w:pPr>
    </w:p>
    <w:p w14:paraId="7CE4DBE3" w14:textId="4A6EFE6A" w:rsidR="00534452" w:rsidRPr="00AE1C9D" w:rsidRDefault="00534452" w:rsidP="00534452">
      <w:pPr>
        <w:shd w:val="clear" w:color="auto" w:fill="FFFFFF"/>
        <w:spacing w:after="0"/>
        <w:rPr>
          <w:color w:val="000000"/>
          <w:sz w:val="22"/>
          <w:szCs w:val="22"/>
        </w:rPr>
      </w:pPr>
      <w:r>
        <w:rPr>
          <w:sz w:val="22"/>
          <w:szCs w:val="22"/>
        </w:rPr>
        <w:t>г. Сургут</w:t>
      </w:r>
      <w:r w:rsidRPr="00AE1C9D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__________202</w:t>
      </w:r>
      <w:r w:rsidR="00DC0823">
        <w:rPr>
          <w:sz w:val="22"/>
          <w:szCs w:val="22"/>
        </w:rPr>
        <w:t>5</w:t>
      </w:r>
      <w:r w:rsidRPr="00AE1C9D">
        <w:rPr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72D47CBC" w14:textId="77777777" w:rsidR="00534452" w:rsidRPr="00AE1C9D" w:rsidRDefault="00534452" w:rsidP="00534452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СПЕЦИФИКАЦИЯ</w:t>
      </w:r>
    </w:p>
    <w:p w14:paraId="5CC24071" w14:textId="77777777" w:rsidR="00534452" w:rsidRPr="00AE1C9D" w:rsidRDefault="00534452" w:rsidP="00534452">
      <w:pPr>
        <w:tabs>
          <w:tab w:val="left" w:pos="3630"/>
        </w:tabs>
        <w:spacing w:after="0"/>
        <w:jc w:val="center"/>
        <w:rPr>
          <w:b/>
          <w:i/>
          <w:iCs/>
          <w:color w:val="FF0000"/>
          <w:sz w:val="22"/>
          <w:szCs w:val="22"/>
        </w:rPr>
      </w:pPr>
      <w:r w:rsidRPr="00AE1C9D">
        <w:rPr>
          <w:b/>
          <w:i/>
          <w:iCs/>
          <w:color w:val="FF0000"/>
          <w:sz w:val="22"/>
          <w:szCs w:val="22"/>
        </w:rPr>
        <w:t>Заполняется Победителем в соответствии с заявкой на участие в закупке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112"/>
        <w:gridCol w:w="1134"/>
        <w:gridCol w:w="851"/>
        <w:gridCol w:w="992"/>
        <w:gridCol w:w="1276"/>
        <w:gridCol w:w="1134"/>
      </w:tblGrid>
      <w:tr w:rsidR="00534452" w:rsidRPr="00AE1C9D" w14:paraId="29E3206B" w14:textId="77777777" w:rsidTr="008D70D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F0A8A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Cs w:val="22"/>
              </w:rPr>
            </w:pPr>
            <w:r w:rsidRPr="00AE1C9D">
              <w:rPr>
                <w:sz w:val="22"/>
                <w:szCs w:val="22"/>
              </w:rPr>
              <w:t>№ п/п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421A7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Cs w:val="22"/>
              </w:rPr>
            </w:pPr>
            <w:r w:rsidRPr="00AE1C9D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BF57C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Срок гарантии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856C84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0CEF5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06007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0A9E9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Cs w:val="22"/>
              </w:rPr>
            </w:pPr>
            <w:r w:rsidRPr="00AE1C9D">
              <w:rPr>
                <w:sz w:val="22"/>
                <w:szCs w:val="22"/>
              </w:rPr>
              <w:t>Итого, без учета НДС, руб.</w:t>
            </w:r>
          </w:p>
        </w:tc>
      </w:tr>
      <w:tr w:rsidR="00534452" w:rsidRPr="00AE1C9D" w14:paraId="5D1BDDDF" w14:textId="77777777" w:rsidTr="008D70D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7B5F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Cs w:val="22"/>
              </w:rPr>
            </w:pPr>
            <w:r w:rsidRPr="00AE1C9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C9E77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8027E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F44549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2CD1F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402AB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71CE3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534452" w:rsidRPr="00AE1C9D" w14:paraId="13984FB5" w14:textId="77777777" w:rsidTr="008D70DF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A71AC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Всего без учета 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7B3C4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534452" w:rsidRPr="00AE1C9D" w14:paraId="288D8E32" w14:textId="77777777" w:rsidTr="008D70DF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67CA3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867A9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534452" w:rsidRPr="00AE1C9D" w14:paraId="4F62199A" w14:textId="77777777" w:rsidTr="008D70DF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4D8CC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Всего с учетом 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DF2A3" w14:textId="77777777" w:rsidR="00534452" w:rsidRPr="00AE1C9D" w:rsidRDefault="00534452" w:rsidP="008D70DF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</w:tbl>
    <w:p w14:paraId="017D003E" w14:textId="77777777" w:rsidR="00534452" w:rsidRPr="00AE1C9D" w:rsidRDefault="00534452" w:rsidP="00534452">
      <w:pPr>
        <w:spacing w:after="0" w:line="275" w:lineRule="auto"/>
        <w:rPr>
          <w:sz w:val="22"/>
          <w:szCs w:val="22"/>
        </w:rPr>
      </w:pPr>
    </w:p>
    <w:p w14:paraId="337EEF17" w14:textId="77777777" w:rsidR="00534452" w:rsidRPr="00AE1C9D" w:rsidRDefault="00534452" w:rsidP="00534452">
      <w:pPr>
        <w:spacing w:after="0"/>
        <w:ind w:firstLine="567"/>
        <w:rPr>
          <w:bCs/>
          <w:sz w:val="22"/>
          <w:szCs w:val="22"/>
        </w:rPr>
      </w:pPr>
      <w:r w:rsidRPr="00AE1C9D">
        <w:rPr>
          <w:sz w:val="22"/>
          <w:szCs w:val="22"/>
        </w:rPr>
        <w:t xml:space="preserve">  </w:t>
      </w:r>
      <w:r w:rsidRPr="00AE1C9D">
        <w:rPr>
          <w:bCs/>
          <w:sz w:val="22"/>
          <w:szCs w:val="22"/>
        </w:rPr>
        <w:t xml:space="preserve">1. Технические характеристики Товара: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  <w:gridCol w:w="2012"/>
        <w:gridCol w:w="2012"/>
        <w:gridCol w:w="2012"/>
      </w:tblGrid>
      <w:tr w:rsidR="00534452" w:rsidRPr="00AE1C9D" w14:paraId="597F1566" w14:textId="77777777" w:rsidTr="008D70DF">
        <w:tc>
          <w:tcPr>
            <w:tcW w:w="4217" w:type="dxa"/>
            <w:shd w:val="clear" w:color="auto" w:fill="auto"/>
          </w:tcPr>
          <w:p w14:paraId="27A71169" w14:textId="77777777" w:rsidR="00534452" w:rsidRPr="00AE1C9D" w:rsidRDefault="00534452" w:rsidP="008D70DF">
            <w:pPr>
              <w:spacing w:after="0"/>
              <w:jc w:val="center"/>
              <w:rPr>
                <w:b/>
                <w:szCs w:val="22"/>
              </w:rPr>
            </w:pPr>
            <w:r w:rsidRPr="00AE1C9D">
              <w:rPr>
                <w:b/>
                <w:sz w:val="22"/>
                <w:szCs w:val="22"/>
                <w:shd w:val="clear" w:color="auto" w:fill="F5F5F5"/>
              </w:rPr>
              <w:t>Параметры</w:t>
            </w:r>
          </w:p>
        </w:tc>
        <w:tc>
          <w:tcPr>
            <w:tcW w:w="6036" w:type="dxa"/>
            <w:gridSpan w:val="3"/>
            <w:shd w:val="clear" w:color="auto" w:fill="auto"/>
          </w:tcPr>
          <w:p w14:paraId="4F53B622" w14:textId="77777777" w:rsidR="00534452" w:rsidRPr="00AE1C9D" w:rsidRDefault="00534452" w:rsidP="008D70DF">
            <w:pPr>
              <w:spacing w:after="0"/>
              <w:jc w:val="center"/>
              <w:rPr>
                <w:b/>
                <w:szCs w:val="22"/>
              </w:rPr>
            </w:pPr>
            <w:r w:rsidRPr="00AE1C9D">
              <w:rPr>
                <w:b/>
                <w:sz w:val="22"/>
                <w:szCs w:val="22"/>
                <w:shd w:val="clear" w:color="auto" w:fill="F5F5F5"/>
              </w:rPr>
              <w:t>Характеристики товара</w:t>
            </w:r>
          </w:p>
        </w:tc>
      </w:tr>
      <w:tr w:rsidR="00534452" w:rsidRPr="00AE1C9D" w14:paraId="1389EDF2" w14:textId="77777777" w:rsidTr="008D70DF">
        <w:tc>
          <w:tcPr>
            <w:tcW w:w="4217" w:type="dxa"/>
            <w:shd w:val="clear" w:color="auto" w:fill="auto"/>
            <w:vAlign w:val="center"/>
          </w:tcPr>
          <w:p w14:paraId="7B64C085" w14:textId="77777777" w:rsidR="00534452" w:rsidRPr="00AE1C9D" w:rsidRDefault="00534452" w:rsidP="008D70DF">
            <w:pPr>
              <w:spacing w:after="0"/>
              <w:rPr>
                <w:b/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633A9FAE" w14:textId="77777777" w:rsidR="00534452" w:rsidRPr="00AE1C9D" w:rsidRDefault="00534452" w:rsidP="008D70DF">
            <w:pPr>
              <w:spacing w:after="0"/>
              <w:rPr>
                <w:b/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B0CCFAB" w14:textId="77777777" w:rsidR="00534452" w:rsidRPr="00AE1C9D" w:rsidRDefault="00534452" w:rsidP="008D70DF">
            <w:pPr>
              <w:spacing w:after="0"/>
              <w:ind w:left="252"/>
              <w:rPr>
                <w:b/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587BDD2" w14:textId="77777777" w:rsidR="00534452" w:rsidRPr="00AE1C9D" w:rsidRDefault="00534452" w:rsidP="008D70DF">
            <w:pPr>
              <w:spacing w:after="0"/>
              <w:rPr>
                <w:b/>
                <w:bCs/>
                <w:szCs w:val="22"/>
                <w:highlight w:val="yellow"/>
              </w:rPr>
            </w:pPr>
          </w:p>
        </w:tc>
      </w:tr>
      <w:tr w:rsidR="00534452" w:rsidRPr="00AE1C9D" w14:paraId="13A5AF06" w14:textId="77777777" w:rsidTr="008D70DF">
        <w:tc>
          <w:tcPr>
            <w:tcW w:w="4217" w:type="dxa"/>
            <w:shd w:val="clear" w:color="auto" w:fill="auto"/>
            <w:vAlign w:val="center"/>
          </w:tcPr>
          <w:p w14:paraId="2D7A096C" w14:textId="77777777" w:rsidR="00534452" w:rsidRPr="00AE1C9D" w:rsidRDefault="00534452" w:rsidP="008D70DF">
            <w:pPr>
              <w:spacing w:after="0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3DC84A07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7CCC78F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6108AB3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</w:tr>
      <w:tr w:rsidR="00534452" w:rsidRPr="00AE1C9D" w14:paraId="18E66D4B" w14:textId="77777777" w:rsidTr="008D70DF">
        <w:tc>
          <w:tcPr>
            <w:tcW w:w="4217" w:type="dxa"/>
            <w:shd w:val="clear" w:color="auto" w:fill="auto"/>
            <w:vAlign w:val="center"/>
          </w:tcPr>
          <w:p w14:paraId="56384348" w14:textId="77777777" w:rsidR="00534452" w:rsidRPr="00AE1C9D" w:rsidRDefault="00534452" w:rsidP="008D70DF">
            <w:pPr>
              <w:spacing w:after="0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77A13A6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31508FC3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7AA7F81D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</w:tr>
      <w:tr w:rsidR="00534452" w:rsidRPr="00AE1C9D" w14:paraId="4733FD30" w14:textId="77777777" w:rsidTr="008D70DF">
        <w:tc>
          <w:tcPr>
            <w:tcW w:w="4217" w:type="dxa"/>
            <w:shd w:val="clear" w:color="auto" w:fill="auto"/>
            <w:vAlign w:val="center"/>
          </w:tcPr>
          <w:p w14:paraId="5AFB9A5B" w14:textId="77777777" w:rsidR="00534452" w:rsidRPr="00AE1C9D" w:rsidRDefault="00534452" w:rsidP="008D70DF">
            <w:pPr>
              <w:spacing w:after="0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15D732C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791817DA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2C58013B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</w:tr>
      <w:tr w:rsidR="00534452" w:rsidRPr="00AE1C9D" w14:paraId="0188FD25" w14:textId="77777777" w:rsidTr="008D70DF">
        <w:tc>
          <w:tcPr>
            <w:tcW w:w="4217" w:type="dxa"/>
            <w:shd w:val="clear" w:color="auto" w:fill="auto"/>
            <w:vAlign w:val="center"/>
          </w:tcPr>
          <w:p w14:paraId="30850297" w14:textId="77777777" w:rsidR="00534452" w:rsidRPr="00AE1C9D" w:rsidRDefault="00534452" w:rsidP="008D70DF">
            <w:pPr>
              <w:spacing w:after="0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79C120C3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112C4BE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8124FB7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highlight w:val="yellow"/>
              </w:rPr>
            </w:pPr>
          </w:p>
        </w:tc>
      </w:tr>
      <w:tr w:rsidR="00534452" w:rsidRPr="00AE1C9D" w14:paraId="4F2126A8" w14:textId="77777777" w:rsidTr="008D70DF">
        <w:tc>
          <w:tcPr>
            <w:tcW w:w="4217" w:type="dxa"/>
            <w:shd w:val="clear" w:color="auto" w:fill="auto"/>
            <w:vAlign w:val="center"/>
          </w:tcPr>
          <w:p w14:paraId="7F643553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25EBCE5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781796E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D1C3B70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</w:tr>
      <w:tr w:rsidR="00534452" w:rsidRPr="00AE1C9D" w14:paraId="5940069A" w14:textId="77777777" w:rsidTr="008D70DF">
        <w:tc>
          <w:tcPr>
            <w:tcW w:w="4217" w:type="dxa"/>
            <w:shd w:val="clear" w:color="auto" w:fill="auto"/>
            <w:vAlign w:val="center"/>
          </w:tcPr>
          <w:p w14:paraId="45D4D53F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105A00A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FD9646B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71EE2CF7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</w:tr>
      <w:tr w:rsidR="00534452" w:rsidRPr="00AE1C9D" w14:paraId="4C8EABF0" w14:textId="77777777" w:rsidTr="008D70DF">
        <w:tc>
          <w:tcPr>
            <w:tcW w:w="4217" w:type="dxa"/>
            <w:shd w:val="clear" w:color="auto" w:fill="auto"/>
            <w:vAlign w:val="center"/>
          </w:tcPr>
          <w:p w14:paraId="084A19FD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DD3C2CC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FE4D550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68D849A8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</w:tr>
      <w:tr w:rsidR="00534452" w:rsidRPr="00AE1C9D" w14:paraId="2795127D" w14:textId="77777777" w:rsidTr="008D70DF">
        <w:tc>
          <w:tcPr>
            <w:tcW w:w="4217" w:type="dxa"/>
            <w:shd w:val="clear" w:color="auto" w:fill="auto"/>
            <w:vAlign w:val="center"/>
          </w:tcPr>
          <w:p w14:paraId="18670456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31E0B2B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729F45BD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63434AAF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</w:tr>
      <w:tr w:rsidR="00534452" w:rsidRPr="00AE1C9D" w14:paraId="598667D6" w14:textId="77777777" w:rsidTr="008D70DF">
        <w:tc>
          <w:tcPr>
            <w:tcW w:w="4217" w:type="dxa"/>
            <w:shd w:val="clear" w:color="auto" w:fill="auto"/>
            <w:vAlign w:val="center"/>
          </w:tcPr>
          <w:p w14:paraId="1CF30301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31C6FCAE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lang w:val="en-US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39D86558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  <w:lang w:val="en-US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3DB4BB68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</w:tr>
      <w:tr w:rsidR="00534452" w:rsidRPr="00AE1C9D" w14:paraId="647277B2" w14:textId="77777777" w:rsidTr="008D70DF">
        <w:tc>
          <w:tcPr>
            <w:tcW w:w="4217" w:type="dxa"/>
            <w:shd w:val="clear" w:color="auto" w:fill="auto"/>
            <w:vAlign w:val="center"/>
          </w:tcPr>
          <w:p w14:paraId="144A5B88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3A61B45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670D5A6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1C101E6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</w:tr>
      <w:tr w:rsidR="00534452" w:rsidRPr="00AE1C9D" w14:paraId="42290771" w14:textId="77777777" w:rsidTr="008D70DF">
        <w:tc>
          <w:tcPr>
            <w:tcW w:w="4217" w:type="dxa"/>
            <w:shd w:val="clear" w:color="auto" w:fill="auto"/>
            <w:vAlign w:val="center"/>
          </w:tcPr>
          <w:p w14:paraId="1666C8C7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0312DFF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79BE4FD9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50A2B3A" w14:textId="77777777" w:rsidR="00534452" w:rsidRPr="00AE1C9D" w:rsidRDefault="00534452" w:rsidP="008D70DF">
            <w:pPr>
              <w:spacing w:after="0"/>
              <w:jc w:val="center"/>
              <w:rPr>
                <w:bCs/>
                <w:szCs w:val="22"/>
              </w:rPr>
            </w:pPr>
          </w:p>
        </w:tc>
      </w:tr>
      <w:tr w:rsidR="00534452" w:rsidRPr="00AE1C9D" w14:paraId="65DCA4BF" w14:textId="77777777" w:rsidTr="008D70DF">
        <w:trPr>
          <w:trHeight w:val="105"/>
        </w:trPr>
        <w:tc>
          <w:tcPr>
            <w:tcW w:w="4217" w:type="dxa"/>
            <w:shd w:val="clear" w:color="auto" w:fill="auto"/>
            <w:vAlign w:val="center"/>
          </w:tcPr>
          <w:p w14:paraId="3B0F5CCF" w14:textId="77777777" w:rsidR="00534452" w:rsidRPr="00AE1C9D" w:rsidRDefault="00534452" w:rsidP="008D70DF">
            <w:pPr>
              <w:spacing w:after="0"/>
              <w:rPr>
                <w:szCs w:val="22"/>
                <w:shd w:val="clear" w:color="auto" w:fill="FFFFFF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768341C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3A3F7E1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469472E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</w:tr>
      <w:tr w:rsidR="00534452" w:rsidRPr="00AE1C9D" w14:paraId="1361B795" w14:textId="77777777" w:rsidTr="008D70DF">
        <w:trPr>
          <w:trHeight w:val="285"/>
        </w:trPr>
        <w:tc>
          <w:tcPr>
            <w:tcW w:w="4217" w:type="dxa"/>
            <w:shd w:val="clear" w:color="auto" w:fill="auto"/>
            <w:vAlign w:val="center"/>
          </w:tcPr>
          <w:p w14:paraId="5CA928F3" w14:textId="77777777" w:rsidR="00534452" w:rsidRPr="00AE1C9D" w:rsidRDefault="00534452" w:rsidP="008D70DF">
            <w:pPr>
              <w:spacing w:after="0"/>
              <w:rPr>
                <w:szCs w:val="22"/>
                <w:shd w:val="clear" w:color="auto" w:fill="FFFFFF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6094CBE4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75ECCF5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AE9B8C2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</w:tr>
      <w:tr w:rsidR="00534452" w:rsidRPr="00AE1C9D" w14:paraId="072FC1E7" w14:textId="77777777" w:rsidTr="008D70DF">
        <w:trPr>
          <w:trHeight w:val="229"/>
        </w:trPr>
        <w:tc>
          <w:tcPr>
            <w:tcW w:w="4217" w:type="dxa"/>
            <w:shd w:val="clear" w:color="auto" w:fill="auto"/>
            <w:vAlign w:val="center"/>
          </w:tcPr>
          <w:p w14:paraId="26CC7F16" w14:textId="77777777" w:rsidR="00534452" w:rsidRPr="00AE1C9D" w:rsidRDefault="00534452" w:rsidP="008D70DF">
            <w:pPr>
              <w:spacing w:after="0"/>
              <w:rPr>
                <w:szCs w:val="22"/>
                <w:shd w:val="clear" w:color="auto" w:fill="FFFFFF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E342C10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28B16B7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2CF32719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</w:tr>
      <w:tr w:rsidR="00534452" w:rsidRPr="00AE1C9D" w14:paraId="7EF6DE4B" w14:textId="77777777" w:rsidTr="00DC0823">
        <w:trPr>
          <w:trHeight w:val="226"/>
        </w:trPr>
        <w:tc>
          <w:tcPr>
            <w:tcW w:w="4217" w:type="dxa"/>
            <w:shd w:val="clear" w:color="auto" w:fill="auto"/>
            <w:vAlign w:val="center"/>
          </w:tcPr>
          <w:p w14:paraId="4E2E80E7" w14:textId="77777777" w:rsidR="00534452" w:rsidRPr="00AE1C9D" w:rsidRDefault="00534452" w:rsidP="008D70DF">
            <w:pPr>
              <w:spacing w:after="0"/>
              <w:rPr>
                <w:szCs w:val="22"/>
                <w:shd w:val="clear" w:color="auto" w:fill="FFFFFF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6913EA6B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3C14F62B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B34ADA9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</w:tr>
      <w:tr w:rsidR="00534452" w:rsidRPr="00AE1C9D" w14:paraId="0FCBCDA0" w14:textId="77777777" w:rsidTr="008D70DF">
        <w:trPr>
          <w:trHeight w:val="195"/>
        </w:trPr>
        <w:tc>
          <w:tcPr>
            <w:tcW w:w="4217" w:type="dxa"/>
            <w:shd w:val="clear" w:color="auto" w:fill="auto"/>
            <w:vAlign w:val="center"/>
          </w:tcPr>
          <w:p w14:paraId="5FBAE266" w14:textId="77777777" w:rsidR="00534452" w:rsidRPr="00AE1C9D" w:rsidRDefault="00534452" w:rsidP="008D70DF">
            <w:pPr>
              <w:spacing w:after="0"/>
              <w:rPr>
                <w:szCs w:val="22"/>
                <w:shd w:val="clear" w:color="auto" w:fill="FFFFFF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F8C4656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63731E91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2688BE6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</w:tr>
      <w:tr w:rsidR="00534452" w:rsidRPr="00AE1C9D" w14:paraId="7CF462F8" w14:textId="77777777" w:rsidTr="008D70DF">
        <w:trPr>
          <w:trHeight w:val="129"/>
        </w:trPr>
        <w:tc>
          <w:tcPr>
            <w:tcW w:w="4217" w:type="dxa"/>
            <w:shd w:val="clear" w:color="auto" w:fill="auto"/>
            <w:vAlign w:val="center"/>
          </w:tcPr>
          <w:p w14:paraId="189C2927" w14:textId="77777777" w:rsidR="00534452" w:rsidRPr="00AE1C9D" w:rsidRDefault="00534452" w:rsidP="008D70DF">
            <w:pPr>
              <w:spacing w:after="0"/>
              <w:rPr>
                <w:szCs w:val="22"/>
                <w:shd w:val="clear" w:color="auto" w:fill="FFFFFF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39E36F39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652E9E12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872F380" w14:textId="77777777" w:rsidR="00534452" w:rsidRPr="00AE1C9D" w:rsidRDefault="00534452" w:rsidP="008D70DF">
            <w:pPr>
              <w:spacing w:after="0"/>
              <w:rPr>
                <w:bCs/>
                <w:szCs w:val="22"/>
              </w:rPr>
            </w:pPr>
          </w:p>
        </w:tc>
      </w:tr>
    </w:tbl>
    <w:p w14:paraId="4685AC65" w14:textId="77777777" w:rsidR="00534452" w:rsidRPr="00AE1C9D" w:rsidRDefault="00534452" w:rsidP="00534452">
      <w:pPr>
        <w:spacing w:after="0"/>
        <w:ind w:firstLine="567"/>
        <w:rPr>
          <w:bCs/>
          <w:sz w:val="22"/>
          <w:szCs w:val="22"/>
        </w:rPr>
      </w:pPr>
    </w:p>
    <w:p w14:paraId="1133728A" w14:textId="77777777" w:rsidR="00534452" w:rsidRPr="00AE1C9D" w:rsidRDefault="00534452" w:rsidP="00534452">
      <w:pPr>
        <w:widowControl w:val="0"/>
        <w:rPr>
          <w:sz w:val="22"/>
          <w:szCs w:val="22"/>
        </w:rPr>
      </w:pPr>
    </w:p>
    <w:p w14:paraId="7DBDD56C" w14:textId="77777777" w:rsidR="00534452" w:rsidRPr="00AE1C9D" w:rsidRDefault="00534452" w:rsidP="00534452">
      <w:pPr>
        <w:spacing w:after="0" w:line="275" w:lineRule="auto"/>
        <w:rPr>
          <w:sz w:val="22"/>
          <w:szCs w:val="22"/>
        </w:rPr>
      </w:pPr>
    </w:p>
    <w:p w14:paraId="76B18066" w14:textId="77777777" w:rsidR="00534452" w:rsidRPr="00AE1C9D" w:rsidRDefault="00534452" w:rsidP="00534452">
      <w:pPr>
        <w:spacing w:after="0" w:line="275" w:lineRule="auto"/>
        <w:rPr>
          <w:sz w:val="22"/>
          <w:szCs w:val="22"/>
        </w:rPr>
      </w:pPr>
    </w:p>
    <w:p w14:paraId="1297C61D" w14:textId="77777777" w:rsidR="00534452" w:rsidRPr="00AE1C9D" w:rsidRDefault="00534452" w:rsidP="00534452">
      <w:pPr>
        <w:spacing w:after="0" w:line="275" w:lineRule="auto"/>
        <w:rPr>
          <w:sz w:val="22"/>
          <w:szCs w:val="22"/>
        </w:rPr>
      </w:pPr>
    </w:p>
    <w:p w14:paraId="63980027" w14:textId="77777777" w:rsidR="00534452" w:rsidRPr="00AE1C9D" w:rsidRDefault="00534452" w:rsidP="00534452">
      <w:pPr>
        <w:shd w:val="clear" w:color="auto" w:fill="FFFFFF"/>
        <w:spacing w:after="0"/>
        <w:jc w:val="center"/>
        <w:rPr>
          <w:b/>
          <w:color w:val="000000"/>
          <w:sz w:val="22"/>
          <w:szCs w:val="22"/>
        </w:rPr>
      </w:pPr>
      <w:r w:rsidRPr="00AE1C9D">
        <w:rPr>
          <w:b/>
          <w:color w:val="000000"/>
          <w:sz w:val="22"/>
          <w:szCs w:val="22"/>
        </w:rPr>
        <w:t>ПОДПИСИ СТОРОН:</w:t>
      </w:r>
    </w:p>
    <w:p w14:paraId="594ACC28" w14:textId="77777777" w:rsidR="00534452" w:rsidRPr="00AE1C9D" w:rsidRDefault="00534452" w:rsidP="00534452">
      <w:pPr>
        <w:spacing w:after="0"/>
        <w:rPr>
          <w:b/>
          <w:sz w:val="22"/>
          <w:szCs w:val="22"/>
        </w:rPr>
      </w:pPr>
    </w:p>
    <w:p w14:paraId="2586FB44" w14:textId="77777777" w:rsidR="00534452" w:rsidRPr="00AE1C9D" w:rsidRDefault="00534452" w:rsidP="00534452">
      <w:pPr>
        <w:spacing w:after="0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Поставщик:</w:t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  <w:t xml:space="preserve">           Покупатель:</w:t>
      </w:r>
    </w:p>
    <w:p w14:paraId="46622649" w14:textId="77777777" w:rsidR="00534452" w:rsidRPr="00AE1C9D" w:rsidRDefault="00534452" w:rsidP="00534452">
      <w:pPr>
        <w:tabs>
          <w:tab w:val="left" w:pos="5625"/>
        </w:tabs>
        <w:spacing w:after="0"/>
        <w:rPr>
          <w:sz w:val="22"/>
          <w:szCs w:val="22"/>
        </w:rPr>
      </w:pPr>
    </w:p>
    <w:p w14:paraId="3E639C68" w14:textId="77777777" w:rsidR="00534452" w:rsidRPr="00AE1C9D" w:rsidRDefault="00534452" w:rsidP="00534452">
      <w:pPr>
        <w:tabs>
          <w:tab w:val="left" w:pos="5625"/>
        </w:tabs>
        <w:spacing w:after="0"/>
        <w:rPr>
          <w:sz w:val="22"/>
          <w:szCs w:val="22"/>
        </w:rPr>
      </w:pPr>
      <w:r w:rsidRPr="00AE1C9D">
        <w:rPr>
          <w:sz w:val="22"/>
          <w:szCs w:val="22"/>
        </w:rPr>
        <w:t>______________ /__________/</w:t>
      </w:r>
      <w:r w:rsidRPr="00AE1C9D">
        <w:rPr>
          <w:sz w:val="22"/>
          <w:szCs w:val="22"/>
        </w:rPr>
        <w:tab/>
        <w:t xml:space="preserve">           ______________ /__________/</w:t>
      </w:r>
    </w:p>
    <w:p w14:paraId="0E740C1D" w14:textId="77777777" w:rsidR="00534452" w:rsidRPr="00AE1C9D" w:rsidRDefault="00534452" w:rsidP="00534452">
      <w:pPr>
        <w:pStyle w:val="ae"/>
        <w:rPr>
          <w:b/>
          <w:sz w:val="22"/>
          <w:szCs w:val="22"/>
        </w:rPr>
      </w:pPr>
      <w:r w:rsidRPr="00AE1C9D">
        <w:rPr>
          <w:sz w:val="22"/>
          <w:szCs w:val="22"/>
        </w:rPr>
        <w:t>М.П.</w:t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  <w:t xml:space="preserve">                        М.П.</w:t>
      </w:r>
    </w:p>
    <w:p w14:paraId="15016F35" w14:textId="7647490E" w:rsidR="00534452" w:rsidRDefault="00534452" w:rsidP="00534452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27CA8663" w14:textId="1F9257D0" w:rsidR="00DC0823" w:rsidRDefault="00DC0823" w:rsidP="00534452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4C3F83DA" w14:textId="3BB2325D" w:rsidR="00DC0823" w:rsidRDefault="00DC0823" w:rsidP="00534452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3E42F067" w14:textId="77777777" w:rsidR="00DC0823" w:rsidRPr="00AE1C9D" w:rsidRDefault="00DC0823" w:rsidP="00534452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73140058" w14:textId="77777777" w:rsidR="00534452" w:rsidRPr="00AE1C9D" w:rsidRDefault="00534452" w:rsidP="00534452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615E23BB" w14:textId="77777777" w:rsidR="00534452" w:rsidRPr="00AE1C9D" w:rsidRDefault="00534452" w:rsidP="00534452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73353116" w14:textId="77777777" w:rsidR="0069723B" w:rsidRPr="00D47DC2" w:rsidRDefault="0069723B" w:rsidP="0069723B">
      <w:pPr>
        <w:spacing w:after="0"/>
        <w:jc w:val="center"/>
        <w:rPr>
          <w:b/>
          <w:i/>
          <w:sz w:val="22"/>
          <w:szCs w:val="22"/>
          <w:u w:val="single"/>
        </w:rPr>
      </w:pPr>
      <w:r w:rsidRPr="00D47DC2">
        <w:rPr>
          <w:b/>
          <w:sz w:val="22"/>
          <w:szCs w:val="22"/>
          <w:u w:val="single"/>
        </w:rPr>
        <w:t>РАЗДЕЛ 5. ПОРЯДОК ОПРЕДЕЛНИЯ И ОБОСНОВАНИЯ НАЧАЛЬНОЙ (МАКСИМАЛЬНОЙ) ЦЕНЫ ДОГОВОРА ДЛЯ ПРОВЕДЕНИЯ КОНКУРЕНТНОЙ ЗАКУПКИ</w:t>
      </w:r>
      <w:r w:rsidRPr="00D47DC2">
        <w:rPr>
          <w:sz w:val="22"/>
          <w:szCs w:val="22"/>
        </w:rPr>
        <w:t>.</w:t>
      </w:r>
    </w:p>
    <w:p w14:paraId="5AA8FB5F" w14:textId="77777777" w:rsidR="0069723B" w:rsidRPr="00D47DC2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p w14:paraId="1FC05863" w14:textId="77777777" w:rsidR="0069723B" w:rsidRPr="00D47DC2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tbl>
      <w:tblPr>
        <w:tblStyle w:val="affff2"/>
        <w:tblW w:w="10486" w:type="dxa"/>
        <w:tblLook w:val="04A0" w:firstRow="1" w:lastRow="0" w:firstColumn="1" w:lastColumn="0" w:noHBand="0" w:noVBand="1"/>
      </w:tblPr>
      <w:tblGrid>
        <w:gridCol w:w="6658"/>
        <w:gridCol w:w="3828"/>
      </w:tblGrid>
      <w:tr w:rsidR="0069723B" w:rsidRPr="00D47DC2" w14:paraId="47ECA390" w14:textId="77777777" w:rsidTr="00FA64BE">
        <w:tc>
          <w:tcPr>
            <w:tcW w:w="6658" w:type="dxa"/>
            <w:vAlign w:val="center"/>
          </w:tcPr>
          <w:p w14:paraId="310B7E85" w14:textId="77777777" w:rsidR="0069723B" w:rsidRPr="00D47DC2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МЕТОД: </w:t>
            </w:r>
          </w:p>
          <w:p w14:paraId="210182C5" w14:textId="77777777" w:rsidR="0069723B" w:rsidRPr="00D47DC2" w:rsidRDefault="0069723B" w:rsidP="00FA64BE">
            <w:pPr>
              <w:spacing w:after="0"/>
              <w:ind w:firstLine="0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14:paraId="520279DC" w14:textId="77777777" w:rsidR="0069723B" w:rsidRPr="00D47DC2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14:paraId="4409D2E6" w14:textId="77777777" w:rsidR="0069723B" w:rsidRPr="00D47DC2" w:rsidRDefault="0069723B" w:rsidP="00FA64B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 w:rsidRPr="00D47DC2">
              <w:rPr>
                <w:b/>
                <w:sz w:val="22"/>
                <w:szCs w:val="22"/>
                <w:u w:val="single"/>
                <w:shd w:val="clear" w:color="auto" w:fill="FFFFFF"/>
              </w:rPr>
              <w:t>Метод сопоставимых рыночных цен (анализа рынка) (прилагается)</w:t>
            </w:r>
          </w:p>
        </w:tc>
      </w:tr>
    </w:tbl>
    <w:p w14:paraId="5C4B9544" w14:textId="77777777" w:rsidR="0069723B" w:rsidRPr="00D47DC2" w:rsidRDefault="0069723B" w:rsidP="0069723B">
      <w:pPr>
        <w:tabs>
          <w:tab w:val="left" w:pos="2355"/>
        </w:tabs>
        <w:rPr>
          <w:sz w:val="22"/>
          <w:szCs w:val="22"/>
        </w:rPr>
      </w:pPr>
    </w:p>
    <w:p w14:paraId="5AAA3641" w14:textId="77777777" w:rsidR="0069723B" w:rsidRPr="00D47DC2" w:rsidRDefault="0069723B" w:rsidP="0069723B">
      <w:pPr>
        <w:rPr>
          <w:sz w:val="22"/>
          <w:szCs w:val="22"/>
        </w:rPr>
      </w:pPr>
    </w:p>
    <w:p w14:paraId="4EF052AC" w14:textId="77777777" w:rsidR="000E6544" w:rsidRPr="00D47DC2" w:rsidRDefault="000E6544" w:rsidP="000E6544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74A0825F" w14:textId="77777777" w:rsidR="000E6544" w:rsidRPr="00D47DC2" w:rsidRDefault="000E6544" w:rsidP="000E6544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D47DC2">
        <w:rPr>
          <w:b/>
          <w:bCs/>
          <w:i/>
          <w:iCs/>
          <w:sz w:val="22"/>
          <w:szCs w:val="22"/>
          <w:u w:val="single"/>
        </w:rPr>
        <w:t>*</w:t>
      </w:r>
      <w:r w:rsidRPr="00D47DC2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 </w:t>
      </w:r>
      <w:r w:rsidRPr="00D47DC2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14:paraId="4CB67A4F" w14:textId="77777777" w:rsidR="000E6544" w:rsidRPr="00D47DC2" w:rsidRDefault="000E6544" w:rsidP="000E6544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14:paraId="0F7F1606" w14:textId="77777777" w:rsidR="0069723B" w:rsidRPr="00D47DC2" w:rsidRDefault="0069723B" w:rsidP="0069723B">
      <w:pPr>
        <w:rPr>
          <w:sz w:val="22"/>
          <w:szCs w:val="22"/>
        </w:rPr>
      </w:pPr>
    </w:p>
    <w:p w14:paraId="197C982F" w14:textId="77777777" w:rsidR="0069723B" w:rsidRPr="00D47DC2" w:rsidRDefault="0069723B" w:rsidP="0069723B">
      <w:pPr>
        <w:rPr>
          <w:sz w:val="22"/>
          <w:szCs w:val="22"/>
        </w:rPr>
      </w:pPr>
    </w:p>
    <w:p w14:paraId="5BE6F8CC" w14:textId="77777777" w:rsidR="0069723B" w:rsidRPr="00D47DC2" w:rsidRDefault="0069723B" w:rsidP="0069723B">
      <w:pPr>
        <w:rPr>
          <w:sz w:val="22"/>
          <w:szCs w:val="22"/>
        </w:rPr>
      </w:pPr>
    </w:p>
    <w:p w14:paraId="46E38D04" w14:textId="77777777" w:rsidR="0069723B" w:rsidRPr="00D47DC2" w:rsidRDefault="0069723B" w:rsidP="0069723B">
      <w:pPr>
        <w:rPr>
          <w:sz w:val="22"/>
          <w:szCs w:val="22"/>
        </w:rPr>
      </w:pPr>
    </w:p>
    <w:p w14:paraId="22A5A34E" w14:textId="77777777" w:rsidR="0069723B" w:rsidRPr="00D47DC2" w:rsidRDefault="0069723B" w:rsidP="0069723B">
      <w:pPr>
        <w:rPr>
          <w:sz w:val="22"/>
          <w:szCs w:val="22"/>
        </w:rPr>
      </w:pPr>
    </w:p>
    <w:p w14:paraId="47769A70" w14:textId="77777777" w:rsidR="0069723B" w:rsidRPr="00D47DC2" w:rsidRDefault="0069723B" w:rsidP="0069723B">
      <w:pPr>
        <w:rPr>
          <w:sz w:val="22"/>
          <w:szCs w:val="22"/>
        </w:rPr>
      </w:pPr>
    </w:p>
    <w:p w14:paraId="2C0F8FE2" w14:textId="77777777" w:rsidR="0069723B" w:rsidRPr="00D47DC2" w:rsidRDefault="0069723B" w:rsidP="0069723B">
      <w:pPr>
        <w:rPr>
          <w:sz w:val="22"/>
          <w:szCs w:val="22"/>
        </w:rPr>
      </w:pPr>
    </w:p>
    <w:p w14:paraId="6C0F98BB" w14:textId="77777777" w:rsidR="0069723B" w:rsidRPr="00D47DC2" w:rsidRDefault="0069723B" w:rsidP="0069723B">
      <w:pPr>
        <w:rPr>
          <w:sz w:val="22"/>
          <w:szCs w:val="22"/>
        </w:rPr>
      </w:pPr>
    </w:p>
    <w:p w14:paraId="2D6330A6" w14:textId="77777777" w:rsidR="0069723B" w:rsidRPr="00D47DC2" w:rsidRDefault="0069723B" w:rsidP="0069723B">
      <w:pPr>
        <w:rPr>
          <w:sz w:val="22"/>
          <w:szCs w:val="22"/>
        </w:rPr>
      </w:pPr>
    </w:p>
    <w:p w14:paraId="514E2DBD" w14:textId="77777777" w:rsidR="0069723B" w:rsidRPr="00D47DC2" w:rsidRDefault="0069723B" w:rsidP="0069723B">
      <w:pPr>
        <w:rPr>
          <w:sz w:val="22"/>
          <w:szCs w:val="22"/>
        </w:rPr>
      </w:pPr>
    </w:p>
    <w:p w14:paraId="3F3D98E8" w14:textId="77777777" w:rsidR="0069723B" w:rsidRPr="00D47DC2" w:rsidRDefault="0069723B" w:rsidP="0069723B">
      <w:pPr>
        <w:rPr>
          <w:sz w:val="22"/>
          <w:szCs w:val="22"/>
        </w:rPr>
      </w:pPr>
    </w:p>
    <w:p w14:paraId="391FCFAD" w14:textId="77777777" w:rsidR="0069723B" w:rsidRPr="00D47DC2" w:rsidRDefault="0069723B" w:rsidP="0069723B">
      <w:pPr>
        <w:rPr>
          <w:sz w:val="22"/>
          <w:szCs w:val="22"/>
        </w:rPr>
      </w:pPr>
    </w:p>
    <w:p w14:paraId="146F000F" w14:textId="77777777" w:rsidR="0069723B" w:rsidRPr="00D47DC2" w:rsidRDefault="0069723B" w:rsidP="0069723B">
      <w:pPr>
        <w:rPr>
          <w:sz w:val="22"/>
          <w:szCs w:val="22"/>
        </w:rPr>
      </w:pPr>
    </w:p>
    <w:p w14:paraId="0161FB9F" w14:textId="77777777" w:rsidR="0069723B" w:rsidRPr="00D47DC2" w:rsidRDefault="0069723B" w:rsidP="0069723B">
      <w:pPr>
        <w:rPr>
          <w:sz w:val="22"/>
          <w:szCs w:val="22"/>
        </w:rPr>
      </w:pPr>
    </w:p>
    <w:p w14:paraId="26FEB0C5" w14:textId="77777777" w:rsidR="0069723B" w:rsidRPr="00D47DC2" w:rsidRDefault="0069723B" w:rsidP="0069723B">
      <w:pPr>
        <w:rPr>
          <w:sz w:val="22"/>
          <w:szCs w:val="22"/>
        </w:rPr>
      </w:pPr>
    </w:p>
    <w:p w14:paraId="13D03D47" w14:textId="77777777" w:rsidR="0069723B" w:rsidRPr="00D47DC2" w:rsidRDefault="0069723B" w:rsidP="0069723B">
      <w:pPr>
        <w:rPr>
          <w:sz w:val="22"/>
          <w:szCs w:val="22"/>
        </w:rPr>
      </w:pPr>
    </w:p>
    <w:p w14:paraId="36CB8541" w14:textId="77777777" w:rsidR="0069723B" w:rsidRPr="00D47DC2" w:rsidRDefault="0069723B" w:rsidP="0069723B">
      <w:pPr>
        <w:rPr>
          <w:sz w:val="22"/>
          <w:szCs w:val="22"/>
        </w:rPr>
      </w:pPr>
    </w:p>
    <w:p w14:paraId="38C3D024" w14:textId="77777777" w:rsidR="0069723B" w:rsidRPr="00D47DC2" w:rsidRDefault="0069723B" w:rsidP="0069723B">
      <w:pPr>
        <w:rPr>
          <w:sz w:val="22"/>
          <w:szCs w:val="22"/>
        </w:rPr>
      </w:pPr>
    </w:p>
    <w:p w14:paraId="4B14B5D1" w14:textId="77777777" w:rsidR="0069723B" w:rsidRPr="00D47DC2" w:rsidRDefault="0069723B" w:rsidP="0069723B">
      <w:pPr>
        <w:rPr>
          <w:sz w:val="22"/>
          <w:szCs w:val="22"/>
        </w:rPr>
      </w:pPr>
    </w:p>
    <w:p w14:paraId="748FEA5D" w14:textId="77777777" w:rsidR="0069723B" w:rsidRPr="00D47DC2" w:rsidRDefault="0069723B" w:rsidP="0069723B">
      <w:pPr>
        <w:rPr>
          <w:sz w:val="22"/>
          <w:szCs w:val="22"/>
        </w:rPr>
      </w:pPr>
    </w:p>
    <w:p w14:paraId="501EF103" w14:textId="77777777" w:rsidR="0069723B" w:rsidRPr="00D47DC2" w:rsidRDefault="0069723B" w:rsidP="0069723B">
      <w:pPr>
        <w:rPr>
          <w:sz w:val="22"/>
          <w:szCs w:val="22"/>
        </w:rPr>
      </w:pPr>
    </w:p>
    <w:p w14:paraId="4E10EA6A" w14:textId="77777777" w:rsidR="0069723B" w:rsidRPr="00D47DC2" w:rsidRDefault="0069723B" w:rsidP="0069723B">
      <w:pPr>
        <w:rPr>
          <w:sz w:val="22"/>
          <w:szCs w:val="22"/>
        </w:rPr>
      </w:pPr>
    </w:p>
    <w:p w14:paraId="79FDB4AE" w14:textId="77777777" w:rsidR="0069723B" w:rsidRPr="00D47DC2" w:rsidRDefault="0069723B" w:rsidP="0069723B">
      <w:pPr>
        <w:rPr>
          <w:sz w:val="22"/>
          <w:szCs w:val="22"/>
        </w:rPr>
      </w:pPr>
    </w:p>
    <w:p w14:paraId="15095EB1" w14:textId="77777777" w:rsidR="0069723B" w:rsidRPr="00D47DC2" w:rsidRDefault="0069723B" w:rsidP="0069723B">
      <w:pPr>
        <w:rPr>
          <w:sz w:val="22"/>
          <w:szCs w:val="22"/>
        </w:rPr>
      </w:pPr>
    </w:p>
    <w:p w14:paraId="238259EF" w14:textId="77777777" w:rsidR="0069723B" w:rsidRPr="00D47DC2" w:rsidRDefault="0069723B" w:rsidP="0069723B">
      <w:pPr>
        <w:rPr>
          <w:sz w:val="22"/>
          <w:szCs w:val="22"/>
        </w:rPr>
      </w:pPr>
    </w:p>
    <w:p w14:paraId="5AC0F10D" w14:textId="77777777" w:rsidR="0069723B" w:rsidRPr="00D47DC2" w:rsidRDefault="0069723B" w:rsidP="0069723B">
      <w:pPr>
        <w:rPr>
          <w:sz w:val="22"/>
          <w:szCs w:val="22"/>
        </w:rPr>
      </w:pPr>
    </w:p>
    <w:p w14:paraId="36EC67A6" w14:textId="77777777" w:rsidR="0069723B" w:rsidRPr="00D47DC2" w:rsidRDefault="0069723B" w:rsidP="0069723B">
      <w:pPr>
        <w:rPr>
          <w:sz w:val="22"/>
          <w:szCs w:val="22"/>
        </w:rPr>
      </w:pPr>
    </w:p>
    <w:p w14:paraId="265122AC" w14:textId="77777777" w:rsidR="0069723B" w:rsidRPr="00D47DC2" w:rsidRDefault="0069723B" w:rsidP="0069723B">
      <w:pPr>
        <w:rPr>
          <w:sz w:val="22"/>
          <w:szCs w:val="22"/>
        </w:rPr>
      </w:pPr>
    </w:p>
    <w:p w14:paraId="11ABF262" w14:textId="77777777" w:rsidR="0069723B" w:rsidRPr="00D47DC2" w:rsidRDefault="0069723B" w:rsidP="0069723B">
      <w:pPr>
        <w:rPr>
          <w:sz w:val="22"/>
          <w:szCs w:val="22"/>
        </w:rPr>
      </w:pPr>
    </w:p>
    <w:p w14:paraId="677086A1" w14:textId="77777777" w:rsidR="0069723B" w:rsidRPr="00D47DC2" w:rsidRDefault="0069723B" w:rsidP="000E6544">
      <w:pPr>
        <w:tabs>
          <w:tab w:val="left" w:pos="2010"/>
        </w:tabs>
        <w:rPr>
          <w:sz w:val="22"/>
          <w:szCs w:val="22"/>
        </w:rPr>
        <w:sectPr w:rsidR="0069723B" w:rsidRPr="00D47DC2" w:rsidSect="006A665E">
          <w:footerReference w:type="even" r:id="rId36"/>
          <w:footerReference w:type="default" r:id="rId37"/>
          <w:headerReference w:type="first" r:id="rId38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14:paraId="62E9C1BA" w14:textId="77777777" w:rsidR="0069723B" w:rsidRPr="00D47DC2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C50AFF2" w14:textId="3E975F7B" w:rsidR="00020A1F" w:rsidRPr="00D47DC2" w:rsidRDefault="0069723B" w:rsidP="00C77E2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Обоснование НМЦД при выборе метода сопоставимых рыночных цен (анализ рынка)</w:t>
      </w:r>
    </w:p>
    <w:p w14:paraId="5665508E" w14:textId="07D04CB4" w:rsidR="00020A1F" w:rsidRPr="00D47DC2" w:rsidRDefault="00020A1F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W w:w="15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5158"/>
        <w:gridCol w:w="851"/>
        <w:gridCol w:w="1071"/>
        <w:gridCol w:w="2017"/>
        <w:gridCol w:w="1977"/>
        <w:gridCol w:w="2249"/>
        <w:gridCol w:w="1517"/>
      </w:tblGrid>
      <w:tr w:rsidR="00020A1F" w:rsidRPr="00D47DC2" w14:paraId="37A61718" w14:textId="77777777" w:rsidTr="00D654BA">
        <w:trPr>
          <w:jc w:val="center"/>
        </w:trPr>
        <w:tc>
          <w:tcPr>
            <w:tcW w:w="457" w:type="dxa"/>
            <w:vMerge w:val="restart"/>
            <w:vAlign w:val="center"/>
          </w:tcPr>
          <w:p w14:paraId="2272A41D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5208" w:type="dxa"/>
            <w:vMerge w:val="restart"/>
            <w:vAlign w:val="center"/>
          </w:tcPr>
          <w:p w14:paraId="230EBE5C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855" w:type="dxa"/>
            <w:vMerge w:val="restart"/>
            <w:textDirection w:val="btLr"/>
            <w:vAlign w:val="center"/>
          </w:tcPr>
          <w:p w14:paraId="07A99063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079" w:type="dxa"/>
            <w:vMerge w:val="restart"/>
            <w:textDirection w:val="btLr"/>
            <w:vAlign w:val="center"/>
          </w:tcPr>
          <w:p w14:paraId="0F14EBF4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4008" w:type="dxa"/>
            <w:gridSpan w:val="2"/>
            <w:vAlign w:val="center"/>
          </w:tcPr>
          <w:p w14:paraId="30AC95C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2259" w:type="dxa"/>
            <w:vMerge w:val="restart"/>
            <w:vAlign w:val="center"/>
          </w:tcPr>
          <w:p w14:paraId="67FADE97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430" w:type="dxa"/>
            <w:vMerge w:val="restart"/>
            <w:vAlign w:val="center"/>
          </w:tcPr>
          <w:p w14:paraId="1E3A24E5" w14:textId="7D521AC8" w:rsidR="00020A1F" w:rsidRPr="00D47DC2" w:rsidRDefault="009013A9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Коэффициент вариации цены, %</w:t>
            </w:r>
          </w:p>
        </w:tc>
      </w:tr>
      <w:tr w:rsidR="00020A1F" w:rsidRPr="00D47DC2" w14:paraId="2A6F2231" w14:textId="77777777" w:rsidTr="00D654BA">
        <w:trPr>
          <w:trHeight w:val="285"/>
          <w:jc w:val="center"/>
        </w:trPr>
        <w:tc>
          <w:tcPr>
            <w:tcW w:w="457" w:type="dxa"/>
            <w:vMerge/>
            <w:vAlign w:val="center"/>
          </w:tcPr>
          <w:p w14:paraId="79D0CC81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5208" w:type="dxa"/>
            <w:vMerge/>
            <w:vAlign w:val="center"/>
          </w:tcPr>
          <w:p w14:paraId="5A427A6E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14:paraId="435FBAAF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079" w:type="dxa"/>
            <w:vMerge/>
            <w:vAlign w:val="center"/>
          </w:tcPr>
          <w:p w14:paraId="4A89948E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24" w:type="dxa"/>
            <w:vMerge w:val="restart"/>
            <w:vAlign w:val="center"/>
          </w:tcPr>
          <w:p w14:paraId="1B14E24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Предложение № 1</w:t>
            </w:r>
          </w:p>
        </w:tc>
        <w:tc>
          <w:tcPr>
            <w:tcW w:w="1984" w:type="dxa"/>
            <w:vMerge w:val="restart"/>
            <w:vAlign w:val="center"/>
          </w:tcPr>
          <w:p w14:paraId="0B399DB4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Предложение № 2  </w:t>
            </w:r>
          </w:p>
        </w:tc>
        <w:tc>
          <w:tcPr>
            <w:tcW w:w="2259" w:type="dxa"/>
            <w:vMerge/>
            <w:vAlign w:val="center"/>
          </w:tcPr>
          <w:p w14:paraId="3C63C90C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14:paraId="5B24B636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</w:tr>
      <w:tr w:rsidR="00020A1F" w:rsidRPr="00D47DC2" w14:paraId="2AF31EA9" w14:textId="77777777" w:rsidTr="00D654BA">
        <w:trPr>
          <w:trHeight w:val="945"/>
          <w:jc w:val="center"/>
        </w:trPr>
        <w:tc>
          <w:tcPr>
            <w:tcW w:w="457" w:type="dxa"/>
            <w:vMerge/>
            <w:vAlign w:val="center"/>
          </w:tcPr>
          <w:p w14:paraId="047F6CD9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5208" w:type="dxa"/>
            <w:vMerge/>
            <w:vAlign w:val="center"/>
          </w:tcPr>
          <w:p w14:paraId="277F796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14:paraId="60614393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1079" w:type="dxa"/>
            <w:vMerge/>
            <w:vAlign w:val="center"/>
          </w:tcPr>
          <w:p w14:paraId="0E6A527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2024" w:type="dxa"/>
            <w:vMerge/>
            <w:vAlign w:val="center"/>
          </w:tcPr>
          <w:p w14:paraId="1FEA86EF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347414A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2259" w:type="dxa"/>
            <w:vMerge/>
            <w:vAlign w:val="center"/>
          </w:tcPr>
          <w:p w14:paraId="5FA06BC7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14:paraId="28539E7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</w:tr>
      <w:tr w:rsidR="00020A1F" w:rsidRPr="00D47DC2" w14:paraId="271F62B0" w14:textId="77777777" w:rsidTr="00D654BA">
        <w:trPr>
          <w:jc w:val="center"/>
        </w:trPr>
        <w:tc>
          <w:tcPr>
            <w:tcW w:w="457" w:type="dxa"/>
            <w:vAlign w:val="center"/>
          </w:tcPr>
          <w:p w14:paraId="4BEC14A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208" w:type="dxa"/>
            <w:vAlign w:val="center"/>
          </w:tcPr>
          <w:p w14:paraId="3AE15403" w14:textId="12732671" w:rsidR="00020A1F" w:rsidRPr="00DC0823" w:rsidRDefault="00DC0823" w:rsidP="00162DCA">
            <w:pPr>
              <w:tabs>
                <w:tab w:val="left" w:pos="6795"/>
              </w:tabs>
              <w:spacing w:after="0"/>
              <w:ind w:left="142"/>
              <w:rPr>
                <w:bCs/>
                <w:szCs w:val="24"/>
              </w:rPr>
            </w:pPr>
            <w:r w:rsidRPr="00DC0823">
              <w:rPr>
                <w:bCs/>
                <w:sz w:val="22"/>
                <w:szCs w:val="22"/>
              </w:rPr>
              <w:t>Приобретение по договору поставки портативных детекторов обнаружения следов и паров взрывчатых веществ</w:t>
            </w:r>
            <w:r w:rsidR="0069118E">
              <w:rPr>
                <w:bCs/>
                <w:sz w:val="22"/>
                <w:szCs w:val="22"/>
              </w:rPr>
              <w:t xml:space="preserve"> </w:t>
            </w:r>
            <w:r w:rsidR="0069118E" w:rsidRPr="00AE1C9D">
              <w:rPr>
                <w:b/>
                <w:sz w:val="22"/>
                <w:szCs w:val="22"/>
              </w:rPr>
              <w:t>«</w:t>
            </w:r>
            <w:r w:rsidR="0069118E" w:rsidRPr="0069118E">
              <w:rPr>
                <w:bCs/>
                <w:sz w:val="22"/>
                <w:szCs w:val="22"/>
              </w:rPr>
              <w:t>М-ИОН» (или эквивалент)</w:t>
            </w:r>
            <w:r w:rsidRPr="0069118E">
              <w:rPr>
                <w:bCs/>
                <w:sz w:val="22"/>
                <w:szCs w:val="22"/>
              </w:rPr>
              <w:t>, в колич</w:t>
            </w:r>
            <w:r w:rsidRPr="00DC0823">
              <w:rPr>
                <w:bCs/>
                <w:sz w:val="22"/>
                <w:szCs w:val="22"/>
              </w:rPr>
              <w:t>естве 2 штук, новых, не бывших в эксплуатации, не ранее 2025 года выпуска</w:t>
            </w:r>
          </w:p>
        </w:tc>
        <w:tc>
          <w:tcPr>
            <w:tcW w:w="855" w:type="dxa"/>
            <w:vAlign w:val="center"/>
          </w:tcPr>
          <w:p w14:paraId="7160CEE7" w14:textId="1F6AF15C" w:rsidR="00020A1F" w:rsidRPr="00D47DC2" w:rsidRDefault="00162DCA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. </w:t>
            </w:r>
            <w:r w:rsidR="0043180B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079" w:type="dxa"/>
            <w:vAlign w:val="center"/>
          </w:tcPr>
          <w:p w14:paraId="29EE6FA0" w14:textId="540B80D5" w:rsidR="00020A1F" w:rsidRPr="00D47DC2" w:rsidRDefault="00DC0823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2024" w:type="dxa"/>
            <w:vAlign w:val="center"/>
          </w:tcPr>
          <w:p w14:paraId="3B3D22C5" w14:textId="7BD9AD6A" w:rsidR="00020A1F" w:rsidRPr="00D47DC2" w:rsidRDefault="00DC0823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3 017 916,66</w:t>
            </w:r>
          </w:p>
        </w:tc>
        <w:tc>
          <w:tcPr>
            <w:tcW w:w="1984" w:type="dxa"/>
            <w:vAlign w:val="center"/>
          </w:tcPr>
          <w:p w14:paraId="336BAAA5" w14:textId="5FE0D3B1" w:rsidR="00020A1F" w:rsidRPr="00D47DC2" w:rsidRDefault="00DC0823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3 121 833,33</w:t>
            </w:r>
          </w:p>
        </w:tc>
        <w:tc>
          <w:tcPr>
            <w:tcW w:w="2259" w:type="dxa"/>
            <w:vAlign w:val="center"/>
          </w:tcPr>
          <w:p w14:paraId="447E55EE" w14:textId="011B6C40" w:rsidR="00020A1F" w:rsidRPr="00D47DC2" w:rsidRDefault="00DC0823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3 069 874,99</w:t>
            </w:r>
          </w:p>
        </w:tc>
        <w:tc>
          <w:tcPr>
            <w:tcW w:w="1430" w:type="dxa"/>
            <w:vAlign w:val="center"/>
          </w:tcPr>
          <w:p w14:paraId="3DB36B12" w14:textId="60ED1884" w:rsidR="00020A1F" w:rsidRPr="00D47DC2" w:rsidRDefault="00DC0823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2,39%</w:t>
            </w:r>
          </w:p>
        </w:tc>
      </w:tr>
    </w:tbl>
    <w:p w14:paraId="7AC51E25" w14:textId="77777777" w:rsidR="008C5AC6" w:rsidRPr="00D47DC2" w:rsidRDefault="008C5AC6" w:rsidP="00E667A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722741D" w14:textId="77777777" w:rsidR="001F513D" w:rsidRPr="00D47DC2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7FCD7458" w14:textId="3FAD32B7" w:rsidR="001F513D" w:rsidRPr="00D47DC2" w:rsidRDefault="001F513D" w:rsidP="001F513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D47DC2">
        <w:rPr>
          <w:b/>
          <w:bCs/>
          <w:sz w:val="22"/>
          <w:szCs w:val="22"/>
        </w:rPr>
        <w:t>Начальная максимальная цена договора составляет:</w:t>
      </w:r>
      <w:r w:rsidRPr="00D47DC2">
        <w:rPr>
          <w:b/>
          <w:sz w:val="22"/>
          <w:szCs w:val="22"/>
        </w:rPr>
        <w:t xml:space="preserve"> </w:t>
      </w:r>
      <w:r w:rsidR="00DC0823">
        <w:rPr>
          <w:b/>
          <w:sz w:val="22"/>
          <w:szCs w:val="22"/>
        </w:rPr>
        <w:t>3 069 875</w:t>
      </w:r>
      <w:r w:rsidR="00D506D2" w:rsidRPr="00D47DC2">
        <w:rPr>
          <w:b/>
          <w:sz w:val="22"/>
          <w:szCs w:val="22"/>
        </w:rPr>
        <w:t>,00</w:t>
      </w:r>
      <w:r w:rsidR="001525E7" w:rsidRPr="00D47DC2">
        <w:rPr>
          <w:b/>
          <w:sz w:val="22"/>
          <w:szCs w:val="22"/>
        </w:rPr>
        <w:t xml:space="preserve"> </w:t>
      </w:r>
      <w:r w:rsidR="00162DCA">
        <w:rPr>
          <w:b/>
          <w:sz w:val="22"/>
          <w:szCs w:val="22"/>
        </w:rPr>
        <w:t xml:space="preserve">руб. </w:t>
      </w:r>
      <w:r w:rsidRPr="00D47DC2">
        <w:rPr>
          <w:b/>
          <w:sz w:val="22"/>
          <w:szCs w:val="22"/>
        </w:rPr>
        <w:t>без учета НДС.</w:t>
      </w:r>
    </w:p>
    <w:p w14:paraId="07F53EE5" w14:textId="77777777" w:rsidR="001F513D" w:rsidRPr="00D47DC2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667A9275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Расчет НМЦД был произведен по формуле:</w:t>
      </w:r>
    </w:p>
    <w:p w14:paraId="07518659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5D9BB0C3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noProof/>
          <w:sz w:val="22"/>
          <w:szCs w:val="22"/>
        </w:rPr>
        <w:drawing>
          <wp:inline distT="0" distB="0" distL="0" distR="0" wp14:anchorId="23CB5E74" wp14:editId="4BF34369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D91E07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7C61CFAD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Где</w:t>
      </w:r>
    </w:p>
    <w:p w14:paraId="4F691795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  <w:lang w:val="en-US"/>
        </w:rPr>
        <w:t>v</w:t>
      </w:r>
      <w:r w:rsidRPr="00D47DC2">
        <w:rPr>
          <w:bCs/>
          <w:sz w:val="22"/>
          <w:szCs w:val="22"/>
        </w:rPr>
        <w:t xml:space="preserve"> – количество (объем) закупаемого товара (работы, услуги</w:t>
      </w:r>
      <w:r w:rsidR="001C1751" w:rsidRPr="00D47DC2">
        <w:rPr>
          <w:bCs/>
          <w:sz w:val="22"/>
          <w:szCs w:val="22"/>
        </w:rPr>
        <w:t>).</w:t>
      </w:r>
    </w:p>
    <w:p w14:paraId="0DBA9329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  <w:lang w:val="en-US"/>
        </w:rPr>
        <w:t>n</w:t>
      </w:r>
      <w:r w:rsidRPr="00D47DC2">
        <w:rPr>
          <w:bCs/>
          <w:sz w:val="22"/>
          <w:szCs w:val="22"/>
        </w:rPr>
        <w:t xml:space="preserve"> – количество значений, используемых в </w:t>
      </w:r>
      <w:r w:rsidR="001C1751" w:rsidRPr="00D47DC2">
        <w:rPr>
          <w:bCs/>
          <w:sz w:val="22"/>
          <w:szCs w:val="22"/>
        </w:rPr>
        <w:t>расчете.</w:t>
      </w:r>
    </w:p>
    <w:p w14:paraId="49AC522D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proofErr w:type="spellStart"/>
      <w:r w:rsidRPr="00D47DC2">
        <w:rPr>
          <w:bCs/>
          <w:sz w:val="22"/>
          <w:szCs w:val="22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 xml:space="preserve"> – номер источника ценовой </w:t>
      </w:r>
      <w:r w:rsidR="001C1751" w:rsidRPr="00D47DC2">
        <w:rPr>
          <w:bCs/>
          <w:sz w:val="22"/>
          <w:szCs w:val="22"/>
        </w:rPr>
        <w:t>информации.</w:t>
      </w:r>
    </w:p>
    <w:p w14:paraId="72D970B8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ц</w:t>
      </w:r>
      <w:proofErr w:type="spellStart"/>
      <w:r w:rsidRPr="00D47DC2">
        <w:rPr>
          <w:bCs/>
          <w:sz w:val="22"/>
          <w:szCs w:val="22"/>
          <w:vertAlign w:val="subscript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D47DC2">
        <w:rPr>
          <w:bCs/>
          <w:sz w:val="22"/>
          <w:szCs w:val="22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14:paraId="1AC64406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432C535A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1874"/>
      </w:tblGrid>
      <w:tr w:rsidR="00162DCA" w:rsidRPr="00D47DC2" w14:paraId="04F3166E" w14:textId="77777777" w:rsidTr="00162DCA">
        <w:tc>
          <w:tcPr>
            <w:tcW w:w="11874" w:type="dxa"/>
          </w:tcPr>
          <w:p w14:paraId="41E121D2" w14:textId="77777777" w:rsidR="00AF2F70" w:rsidRDefault="00162DCA" w:rsidP="00162DCA">
            <w:pPr>
              <w:autoSpaceDE w:val="0"/>
              <w:autoSpaceDN w:val="0"/>
              <w:adjustRightInd w:val="0"/>
              <w:spacing w:after="0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Документ подготовил: </w:t>
            </w:r>
            <w:r w:rsidR="00246897">
              <w:rPr>
                <w:sz w:val="22"/>
                <w:szCs w:val="22"/>
              </w:rPr>
              <w:t xml:space="preserve">заместитель директора по НТО </w:t>
            </w:r>
          </w:p>
          <w:p w14:paraId="3131E9D6" w14:textId="04DD3FD8" w:rsidR="00162DCA" w:rsidRPr="003A275F" w:rsidRDefault="00246897" w:rsidP="00162DCA">
            <w:pPr>
              <w:autoSpaceDE w:val="0"/>
              <w:autoSpaceDN w:val="0"/>
              <w:adjustRightInd w:val="0"/>
              <w:spacing w:after="0"/>
              <w:rPr>
                <w:szCs w:val="22"/>
              </w:rPr>
            </w:pPr>
            <w:r>
              <w:rPr>
                <w:sz w:val="22"/>
                <w:szCs w:val="22"/>
              </w:rPr>
              <w:t>Березовского филиала</w:t>
            </w:r>
            <w:r w:rsidR="00162DCA">
              <w:rPr>
                <w:sz w:val="22"/>
                <w:szCs w:val="22"/>
              </w:rPr>
              <w:t xml:space="preserve"> АО «Аэропорт </w:t>
            </w:r>
            <w:proofErr w:type="gramStart"/>
            <w:r w:rsidR="00162DCA">
              <w:rPr>
                <w:sz w:val="22"/>
                <w:szCs w:val="22"/>
              </w:rPr>
              <w:t xml:space="preserve">Сургут»   </w:t>
            </w:r>
            <w:proofErr w:type="gramEnd"/>
            <w:r w:rsidR="00162DCA">
              <w:rPr>
                <w:sz w:val="22"/>
                <w:szCs w:val="22"/>
              </w:rPr>
              <w:t xml:space="preserve">                                  </w:t>
            </w:r>
            <w:r w:rsidR="00AF2F70">
              <w:rPr>
                <w:sz w:val="22"/>
                <w:szCs w:val="22"/>
              </w:rPr>
              <w:t xml:space="preserve">                                                   Д.В. Трошин</w:t>
            </w:r>
          </w:p>
          <w:p w14:paraId="16866DE1" w14:textId="62E494DA" w:rsidR="00162DCA" w:rsidRPr="00D47DC2" w:rsidRDefault="00162DCA" w:rsidP="00162DCA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</w:p>
          <w:p w14:paraId="3E31FD79" w14:textId="76C6E211" w:rsidR="00162DCA" w:rsidRPr="00D47DC2" w:rsidRDefault="00162DCA" w:rsidP="00CC2B8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</w:p>
        </w:tc>
      </w:tr>
    </w:tbl>
    <w:p w14:paraId="0D30BA59" w14:textId="77777777" w:rsidR="00194ABD" w:rsidRPr="00D47DC2" w:rsidRDefault="00194ABD" w:rsidP="00194ABD">
      <w:pPr>
        <w:rPr>
          <w:b/>
          <w:color w:val="FF0000"/>
          <w:sz w:val="22"/>
          <w:szCs w:val="22"/>
          <w:u w:val="single"/>
        </w:rPr>
      </w:pPr>
      <w:r w:rsidRPr="00D47DC2">
        <w:rPr>
          <w:b/>
          <w:color w:val="FF0000"/>
          <w:sz w:val="22"/>
          <w:szCs w:val="22"/>
          <w:u w:val="single"/>
        </w:rPr>
        <w:t>Примечание:</w:t>
      </w:r>
    </w:p>
    <w:p w14:paraId="216993B8" w14:textId="77777777" w:rsidR="00194ABD" w:rsidRPr="00D47DC2" w:rsidRDefault="00194ABD" w:rsidP="00194ABD">
      <w:pPr>
        <w:rPr>
          <w:sz w:val="22"/>
          <w:szCs w:val="22"/>
          <w:u w:val="single"/>
        </w:rPr>
      </w:pPr>
      <w:r w:rsidRPr="00D47DC2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6A54B3D6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lastRenderedPageBreak/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4E840936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3A6228BF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D47DC2">
        <w:rPr>
          <w:noProof/>
          <w:position w:val="-28"/>
          <w:sz w:val="22"/>
          <w:szCs w:val="22"/>
        </w:rPr>
        <w:drawing>
          <wp:inline distT="0" distB="0" distL="0" distR="0" wp14:anchorId="4E6DE09F" wp14:editId="684F068E">
            <wp:extent cx="1428750" cy="495300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>,</w:t>
      </w:r>
    </w:p>
    <w:p w14:paraId="62C1EFD7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451AFDBF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где:</w:t>
      </w:r>
    </w:p>
    <w:p w14:paraId="37855EC8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V - коэффициент вариации;</w:t>
      </w:r>
    </w:p>
    <w:p w14:paraId="1291E2B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noProof/>
          <w:position w:val="-39"/>
          <w:sz w:val="22"/>
          <w:szCs w:val="22"/>
        </w:rPr>
        <w:drawing>
          <wp:inline distT="0" distB="0" distL="0" distR="0" wp14:anchorId="3ABB6AC6" wp14:editId="42FC0B11">
            <wp:extent cx="1895475" cy="55245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 xml:space="preserve"> - среднее квадратичное отклонение;</w:t>
      </w:r>
    </w:p>
    <w:p w14:paraId="01B2777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noProof/>
          <w:position w:val="-9"/>
          <w:sz w:val="22"/>
          <w:szCs w:val="22"/>
        </w:rPr>
        <w:drawing>
          <wp:inline distT="0" distB="0" distL="0" distR="0" wp14:anchorId="5A415C8C" wp14:editId="18884ABE">
            <wp:extent cx="114300" cy="2762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369D0D68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42182314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n - количество значений, используемых в расчете.</w:t>
      </w:r>
    </w:p>
    <w:p w14:paraId="33068E0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39D10C23" w14:textId="51DA5F65" w:rsidR="00194ABD" w:rsidRPr="00D47DC2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</w:p>
    <w:sectPr w:rsidR="00194ABD" w:rsidRPr="00D47DC2" w:rsidSect="00D2213B">
      <w:footerReference w:type="even" r:id="rId43"/>
      <w:footerReference w:type="default" r:id="rId44"/>
      <w:headerReference w:type="first" r:id="rId45"/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F947D" w14:textId="77777777" w:rsidR="00902D4E" w:rsidRDefault="00902D4E" w:rsidP="00034585">
      <w:pPr>
        <w:spacing w:after="0"/>
      </w:pPr>
      <w:r>
        <w:separator/>
      </w:r>
    </w:p>
  </w:endnote>
  <w:endnote w:type="continuationSeparator" w:id="0">
    <w:p w14:paraId="08135B78" w14:textId="77777777" w:rsidR="00902D4E" w:rsidRDefault="00902D4E" w:rsidP="00034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Times New Roman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858B" w14:textId="77777777" w:rsidR="00547EC4" w:rsidRPr="00D52443" w:rsidRDefault="00547EC4" w:rsidP="00965A4F">
    <w:pPr>
      <w:pStyle w:val="af0"/>
      <w:framePr w:wrap="around" w:vAnchor="text" w:hAnchor="margin" w:y="1"/>
      <w:rPr>
        <w:rStyle w:val="afff9"/>
        <w:sz w:val="23"/>
        <w:szCs w:val="23"/>
      </w:rPr>
    </w:pPr>
    <w:r w:rsidRPr="00D52443">
      <w:rPr>
        <w:rStyle w:val="afff9"/>
        <w:sz w:val="23"/>
        <w:szCs w:val="23"/>
      </w:rPr>
      <w:fldChar w:fldCharType="begin"/>
    </w:r>
    <w:r w:rsidRPr="00D52443">
      <w:rPr>
        <w:rStyle w:val="afff9"/>
        <w:sz w:val="23"/>
        <w:szCs w:val="23"/>
      </w:rPr>
      <w:instrText xml:space="preserve">PAGE  </w:instrText>
    </w:r>
    <w:r w:rsidRPr="00D52443">
      <w:rPr>
        <w:rStyle w:val="afff9"/>
        <w:sz w:val="23"/>
        <w:szCs w:val="23"/>
      </w:rPr>
      <w:fldChar w:fldCharType="separate"/>
    </w:r>
    <w:r w:rsidRPr="00D52443">
      <w:rPr>
        <w:rStyle w:val="afff9"/>
        <w:sz w:val="23"/>
        <w:szCs w:val="23"/>
      </w:rPr>
      <w:t>29</w:t>
    </w:r>
    <w:r w:rsidRPr="00D52443">
      <w:rPr>
        <w:rStyle w:val="afff9"/>
        <w:sz w:val="23"/>
        <w:szCs w:val="23"/>
      </w:rPr>
      <w:fldChar w:fldCharType="end"/>
    </w:r>
  </w:p>
  <w:p w14:paraId="17AB0E2C" w14:textId="77777777" w:rsidR="00547EC4" w:rsidRPr="00D52443" w:rsidRDefault="00547EC4" w:rsidP="00965A4F">
    <w:pPr>
      <w:pStyle w:val="af0"/>
      <w:ind w:firstLine="360"/>
      <w:rPr>
        <w:sz w:val="23"/>
        <w:szCs w:val="23"/>
      </w:rPr>
    </w:pPr>
  </w:p>
  <w:p w14:paraId="184B7E63" w14:textId="77777777" w:rsidR="00547EC4" w:rsidRPr="00D52443" w:rsidRDefault="00547EC4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DA51" w14:textId="77777777" w:rsidR="00547EC4" w:rsidRPr="00FD4A64" w:rsidRDefault="00547EC4">
    <w:pPr>
      <w:pStyle w:val="af0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0B42E2">
      <w:rPr>
        <w:rFonts w:ascii="Arial" w:hAnsi="Arial" w:cs="Arial"/>
        <w:sz w:val="16"/>
        <w:szCs w:val="16"/>
      </w:rPr>
      <w:t>11</w:t>
    </w:r>
    <w:r w:rsidRPr="00FD4A64">
      <w:rPr>
        <w:rFonts w:ascii="Arial" w:hAnsi="Arial" w:cs="Arial"/>
        <w:sz w:val="16"/>
        <w:szCs w:val="16"/>
      </w:rPr>
      <w:fldChar w:fldCharType="end"/>
    </w:r>
  </w:p>
  <w:p w14:paraId="091D412D" w14:textId="77777777" w:rsidR="00547EC4" w:rsidRDefault="00547EC4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2673336"/>
      <w:docPartObj>
        <w:docPartGallery w:val="Page Numbers (Bottom of Page)"/>
        <w:docPartUnique/>
      </w:docPartObj>
    </w:sdtPr>
    <w:sdtEndPr/>
    <w:sdtContent>
      <w:p w14:paraId="69D55267" w14:textId="77777777" w:rsidR="00547EC4" w:rsidRDefault="00547EC4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2E2">
          <w:t>17</w:t>
        </w:r>
        <w:r>
          <w:fldChar w:fldCharType="end"/>
        </w:r>
      </w:p>
    </w:sdtContent>
  </w:sdt>
  <w:p w14:paraId="37C71D99" w14:textId="77777777" w:rsidR="00547EC4" w:rsidRDefault="00547EC4" w:rsidP="00227751">
    <w:pPr>
      <w:pStyle w:val="af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6167091"/>
      <w:docPartObj>
        <w:docPartGallery w:val="Page Numbers (Bottom of Page)"/>
        <w:docPartUnique/>
      </w:docPartObj>
    </w:sdtPr>
    <w:sdtEndPr/>
    <w:sdtContent>
      <w:p w14:paraId="348D7A9B" w14:textId="77777777" w:rsidR="00547EC4" w:rsidRDefault="00547EC4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2E2">
          <w:t>18</w:t>
        </w:r>
        <w:r>
          <w:fldChar w:fldCharType="end"/>
        </w:r>
      </w:p>
    </w:sdtContent>
  </w:sdt>
  <w:p w14:paraId="32A567F2" w14:textId="77777777" w:rsidR="00547EC4" w:rsidRDefault="00547EC4">
    <w:pPr>
      <w:pStyle w:val="af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FBC17" w14:textId="77777777" w:rsidR="00547EC4" w:rsidRDefault="00547EC4">
    <w:pPr>
      <w:pStyle w:val="af0"/>
      <w:framePr w:wrap="around" w:vAnchor="text" w:hAnchor="margin"/>
      <w:rPr>
        <w:sz w:val="23"/>
      </w:rPr>
    </w:pPr>
    <w:r>
      <w:rPr>
        <w:rStyle w:val="afff9"/>
        <w:sz w:val="23"/>
      </w:rPr>
      <w:fldChar w:fldCharType="begin"/>
    </w:r>
    <w:r>
      <w:rPr>
        <w:rStyle w:val="afff9"/>
        <w:sz w:val="23"/>
      </w:rPr>
      <w:instrText xml:space="preserve">PAGE  </w:instrText>
    </w:r>
    <w:r>
      <w:rPr>
        <w:rStyle w:val="afff9"/>
        <w:sz w:val="23"/>
      </w:rPr>
      <w:fldChar w:fldCharType="separate"/>
    </w:r>
    <w:r>
      <w:rPr>
        <w:rStyle w:val="afff9"/>
        <w:sz w:val="23"/>
      </w:rPr>
      <w:t>#</w:t>
    </w:r>
    <w:r>
      <w:rPr>
        <w:rStyle w:val="afff9"/>
        <w:sz w:val="23"/>
      </w:rPr>
      <w:fldChar w:fldCharType="end"/>
    </w:r>
  </w:p>
  <w:p w14:paraId="53AF6F35" w14:textId="77777777" w:rsidR="00547EC4" w:rsidRDefault="00547EC4">
    <w:pPr>
      <w:pStyle w:val="af0"/>
      <w:ind w:firstLine="360"/>
      <w:rPr>
        <w:sz w:val="23"/>
      </w:rPr>
    </w:pPr>
  </w:p>
  <w:p w14:paraId="0C4A2E95" w14:textId="77777777" w:rsidR="00547EC4" w:rsidRDefault="00547EC4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B1E0" w14:textId="77777777" w:rsidR="00547EC4" w:rsidRDefault="00547EC4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B42E2">
      <w:rPr>
        <w:rFonts w:ascii="Arial" w:hAnsi="Arial"/>
        <w:sz w:val="16"/>
      </w:rPr>
      <w:t>23</w:t>
    </w:r>
    <w:r>
      <w:rPr>
        <w:rFonts w:ascii="Arial" w:hAnsi="Arial"/>
        <w:sz w:val="16"/>
      </w:rPr>
      <w:fldChar w:fldCharType="end"/>
    </w:r>
  </w:p>
  <w:p w14:paraId="2694C7F3" w14:textId="77777777" w:rsidR="00547EC4" w:rsidRDefault="00547EC4">
    <w:pPr>
      <w:pStyle w:val="af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8017" w14:textId="77777777" w:rsidR="00547EC4" w:rsidRDefault="00547EC4">
    <w:pPr>
      <w:pStyle w:val="af0"/>
      <w:framePr w:wrap="around" w:vAnchor="text" w:hAnchor="margin"/>
      <w:rPr>
        <w:sz w:val="23"/>
      </w:rPr>
    </w:pPr>
    <w:r>
      <w:rPr>
        <w:rStyle w:val="afff9"/>
        <w:sz w:val="23"/>
      </w:rPr>
      <w:fldChar w:fldCharType="begin"/>
    </w:r>
    <w:r>
      <w:rPr>
        <w:rStyle w:val="afff9"/>
        <w:sz w:val="23"/>
      </w:rPr>
      <w:instrText xml:space="preserve">PAGE  </w:instrText>
    </w:r>
    <w:r>
      <w:rPr>
        <w:rStyle w:val="afff9"/>
        <w:sz w:val="23"/>
      </w:rPr>
      <w:fldChar w:fldCharType="separate"/>
    </w:r>
    <w:r>
      <w:rPr>
        <w:rStyle w:val="afff9"/>
        <w:sz w:val="23"/>
      </w:rPr>
      <w:t>#</w:t>
    </w:r>
    <w:r>
      <w:rPr>
        <w:rStyle w:val="afff9"/>
        <w:sz w:val="23"/>
      </w:rPr>
      <w:fldChar w:fldCharType="end"/>
    </w:r>
  </w:p>
  <w:p w14:paraId="5C97C646" w14:textId="77777777" w:rsidR="00547EC4" w:rsidRDefault="00547EC4">
    <w:pPr>
      <w:pStyle w:val="af0"/>
      <w:ind w:firstLine="360"/>
      <w:rPr>
        <w:sz w:val="23"/>
      </w:rPr>
    </w:pPr>
  </w:p>
  <w:p w14:paraId="459E560D" w14:textId="77777777" w:rsidR="00547EC4" w:rsidRDefault="00547EC4">
    <w:pPr>
      <w:rPr>
        <w:noProof/>
        <w:sz w:val="23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888F" w14:textId="77777777" w:rsidR="00547EC4" w:rsidRDefault="00547EC4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B42E2">
      <w:rPr>
        <w:rFonts w:ascii="Arial" w:hAnsi="Arial"/>
        <w:sz w:val="16"/>
      </w:rPr>
      <w:t>31</w:t>
    </w:r>
    <w:r>
      <w:rPr>
        <w:rFonts w:ascii="Arial" w:hAnsi="Arial"/>
        <w:sz w:val="16"/>
      </w:rPr>
      <w:fldChar w:fldCharType="end"/>
    </w:r>
  </w:p>
  <w:p w14:paraId="0F07AB5F" w14:textId="77777777" w:rsidR="00547EC4" w:rsidRDefault="00547EC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29803" w14:textId="77777777" w:rsidR="00902D4E" w:rsidRDefault="00902D4E" w:rsidP="00034585">
      <w:pPr>
        <w:spacing w:after="0"/>
      </w:pPr>
      <w:r>
        <w:separator/>
      </w:r>
    </w:p>
  </w:footnote>
  <w:footnote w:type="continuationSeparator" w:id="0">
    <w:p w14:paraId="30377B92" w14:textId="77777777" w:rsidR="00902D4E" w:rsidRDefault="00902D4E" w:rsidP="000345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B923" w14:textId="77777777" w:rsidR="00547EC4" w:rsidRPr="00D52443" w:rsidRDefault="00547EC4">
    <w:pPr>
      <w:spacing w:after="0"/>
      <w:rPr>
        <w:i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5A818" w14:textId="77777777" w:rsidR="00547EC4" w:rsidRDefault="00547EC4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14CEC" w14:textId="77777777" w:rsidR="00547EC4" w:rsidRDefault="00547EC4">
    <w:pPr>
      <w:spacing w:after="0"/>
      <w:rPr>
        <w:i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575"/>
        </w:tabs>
        <w:ind w:left="2007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575"/>
        </w:tabs>
        <w:ind w:left="2151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75"/>
        </w:tabs>
        <w:ind w:left="229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5"/>
        </w:tabs>
        <w:ind w:left="243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575"/>
        </w:tabs>
        <w:ind w:left="258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5"/>
        </w:tabs>
        <w:ind w:left="272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75"/>
        </w:tabs>
        <w:ind w:left="287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75"/>
        </w:tabs>
        <w:ind w:left="301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75"/>
        </w:tabs>
        <w:ind w:left="3159" w:hanging="1584"/>
      </w:pPr>
    </w:lvl>
  </w:abstractNum>
  <w:abstractNum w:abstractNumId="1" w15:restartNumberingAfterBreak="0">
    <w:nsid w:val="03337C11"/>
    <w:multiLevelType w:val="hybridMultilevel"/>
    <w:tmpl w:val="092AD75C"/>
    <w:lvl w:ilvl="0" w:tplc="84E831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B0B4A"/>
    <w:multiLevelType w:val="hybridMultilevel"/>
    <w:tmpl w:val="F96C2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0E41"/>
    <w:multiLevelType w:val="multilevel"/>
    <w:tmpl w:val="301061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86" w:hanging="12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5" w15:restartNumberingAfterBreak="0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6" w15:restartNumberingAfterBreak="0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7" w15:restartNumberingAfterBreak="0">
    <w:nsid w:val="12BA1E7E"/>
    <w:multiLevelType w:val="hybridMultilevel"/>
    <w:tmpl w:val="E250A37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9" w15:restartNumberingAfterBreak="0">
    <w:nsid w:val="1EFA2351"/>
    <w:multiLevelType w:val="hybridMultilevel"/>
    <w:tmpl w:val="2B50EF50"/>
    <w:lvl w:ilvl="0" w:tplc="9088438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323E4"/>
    <w:multiLevelType w:val="hybridMultilevel"/>
    <w:tmpl w:val="A7AE3638"/>
    <w:lvl w:ilvl="0" w:tplc="D64A7ED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9599C"/>
    <w:multiLevelType w:val="multilevel"/>
    <w:tmpl w:val="1B5CDD58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2" w15:restartNumberingAfterBreak="0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E6F9F"/>
    <w:multiLevelType w:val="hybridMultilevel"/>
    <w:tmpl w:val="769A8E2E"/>
    <w:lvl w:ilvl="0" w:tplc="2154D4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06DE1"/>
    <w:multiLevelType w:val="hybridMultilevel"/>
    <w:tmpl w:val="6BF659B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6" w15:restartNumberingAfterBreak="0">
    <w:nsid w:val="33CF5616"/>
    <w:multiLevelType w:val="multilevel"/>
    <w:tmpl w:val="8EBE7F64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7" w15:restartNumberingAfterBreak="0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387E72A7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03EF0"/>
    <w:multiLevelType w:val="multilevel"/>
    <w:tmpl w:val="879E59FC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0" w15:restartNumberingAfterBreak="0">
    <w:nsid w:val="3E632F94"/>
    <w:multiLevelType w:val="multilevel"/>
    <w:tmpl w:val="E9002524"/>
    <w:styleLink w:val="List6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1" w15:restartNumberingAfterBreak="0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 w15:restartNumberingAfterBreak="0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7AF4480"/>
    <w:multiLevelType w:val="multilevel"/>
    <w:tmpl w:val="58E2579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4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6" w15:restartNumberingAfterBreak="0">
    <w:nsid w:val="4B9B4437"/>
    <w:multiLevelType w:val="hybridMultilevel"/>
    <w:tmpl w:val="4670AB18"/>
    <w:lvl w:ilvl="0" w:tplc="FFC4CEF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8" w15:restartNumberingAfterBreak="0">
    <w:nsid w:val="52EA0F24"/>
    <w:multiLevelType w:val="multilevel"/>
    <w:tmpl w:val="36A0E650"/>
    <w:styleLink w:val="List7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9" w15:restartNumberingAfterBreak="0">
    <w:nsid w:val="5B326786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53AE1"/>
    <w:multiLevelType w:val="hybridMultilevel"/>
    <w:tmpl w:val="6EAE799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BD33FB"/>
    <w:multiLevelType w:val="multilevel"/>
    <w:tmpl w:val="CCD2202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32" w15:restartNumberingAfterBreak="0">
    <w:nsid w:val="60CE0E47"/>
    <w:multiLevelType w:val="multilevel"/>
    <w:tmpl w:val="3D0073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9CC7AE9"/>
    <w:multiLevelType w:val="hybridMultilevel"/>
    <w:tmpl w:val="EA569504"/>
    <w:lvl w:ilvl="0" w:tplc="04A8F39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6"/>
  </w:num>
  <w:num w:numId="5">
    <w:abstractNumId w:val="25"/>
  </w:num>
  <w:num w:numId="6">
    <w:abstractNumId w:val="21"/>
  </w:num>
  <w:num w:numId="7">
    <w:abstractNumId w:val="15"/>
  </w:num>
  <w:num w:numId="8">
    <w:abstractNumId w:val="2"/>
  </w:num>
  <w:num w:numId="9">
    <w:abstractNumId w:val="17"/>
  </w:num>
  <w:num w:numId="10">
    <w:abstractNumId w:val="24"/>
  </w:num>
  <w:num w:numId="11">
    <w:abstractNumId w:val="35"/>
  </w:num>
  <w:num w:numId="12">
    <w:abstractNumId w:val="22"/>
  </w:num>
  <w:num w:numId="13">
    <w:abstractNumId w:val="33"/>
  </w:num>
  <w:num w:numId="14">
    <w:abstractNumId w:val="14"/>
  </w:num>
  <w:num w:numId="15">
    <w:abstractNumId w:val="3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0"/>
  </w:num>
  <w:num w:numId="19">
    <w:abstractNumId w:val="20"/>
  </w:num>
  <w:num w:numId="20">
    <w:abstractNumId w:val="28"/>
  </w:num>
  <w:num w:numId="21">
    <w:abstractNumId w:val="16"/>
  </w:num>
  <w:num w:numId="22">
    <w:abstractNumId w:val="23"/>
  </w:num>
  <w:num w:numId="23">
    <w:abstractNumId w:val="31"/>
  </w:num>
  <w:num w:numId="24">
    <w:abstractNumId w:val="11"/>
  </w:num>
  <w:num w:numId="25">
    <w:abstractNumId w:val="1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8"/>
  </w:num>
  <w:num w:numId="31">
    <w:abstractNumId w:val="29"/>
  </w:num>
  <w:num w:numId="32">
    <w:abstractNumId w:val="10"/>
  </w:num>
  <w:num w:numId="33">
    <w:abstractNumId w:val="26"/>
  </w:num>
  <w:num w:numId="34">
    <w:abstractNumId w:val="1"/>
  </w:num>
  <w:num w:numId="35">
    <w:abstractNumId w:val="7"/>
  </w:num>
  <w:num w:numId="36">
    <w:abstractNumId w:val="3"/>
  </w:num>
  <w:num w:numId="37">
    <w:abstractNumId w:val="13"/>
  </w:num>
  <w:num w:numId="38">
    <w:abstractNumId w:val="9"/>
  </w:num>
  <w:num w:numId="3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585"/>
    <w:rsid w:val="00000FBA"/>
    <w:rsid w:val="00001401"/>
    <w:rsid w:val="000025C0"/>
    <w:rsid w:val="00003212"/>
    <w:rsid w:val="0001037F"/>
    <w:rsid w:val="00011146"/>
    <w:rsid w:val="00014AC6"/>
    <w:rsid w:val="00020A1F"/>
    <w:rsid w:val="00026049"/>
    <w:rsid w:val="0002766F"/>
    <w:rsid w:val="00030686"/>
    <w:rsid w:val="000314A9"/>
    <w:rsid w:val="00034585"/>
    <w:rsid w:val="00043093"/>
    <w:rsid w:val="00045195"/>
    <w:rsid w:val="0004757B"/>
    <w:rsid w:val="00054917"/>
    <w:rsid w:val="00074DFD"/>
    <w:rsid w:val="00076874"/>
    <w:rsid w:val="0008047B"/>
    <w:rsid w:val="00085717"/>
    <w:rsid w:val="00085EC2"/>
    <w:rsid w:val="000861A5"/>
    <w:rsid w:val="000915AB"/>
    <w:rsid w:val="00092177"/>
    <w:rsid w:val="00093DC3"/>
    <w:rsid w:val="0009613E"/>
    <w:rsid w:val="000A0011"/>
    <w:rsid w:val="000A011B"/>
    <w:rsid w:val="000A06E3"/>
    <w:rsid w:val="000A0FDD"/>
    <w:rsid w:val="000A1A9C"/>
    <w:rsid w:val="000A21F4"/>
    <w:rsid w:val="000A4EF7"/>
    <w:rsid w:val="000A6FCC"/>
    <w:rsid w:val="000B42E2"/>
    <w:rsid w:val="000B47CC"/>
    <w:rsid w:val="000B63D1"/>
    <w:rsid w:val="000B6450"/>
    <w:rsid w:val="000B6C9A"/>
    <w:rsid w:val="000B7576"/>
    <w:rsid w:val="000C56D2"/>
    <w:rsid w:val="000D03D1"/>
    <w:rsid w:val="000D3D9F"/>
    <w:rsid w:val="000D68FC"/>
    <w:rsid w:val="000E1139"/>
    <w:rsid w:val="000E31EB"/>
    <w:rsid w:val="000E6544"/>
    <w:rsid w:val="000F1688"/>
    <w:rsid w:val="000F6100"/>
    <w:rsid w:val="000F6808"/>
    <w:rsid w:val="001023FD"/>
    <w:rsid w:val="00103CAE"/>
    <w:rsid w:val="00107E66"/>
    <w:rsid w:val="001208AB"/>
    <w:rsid w:val="00120C43"/>
    <w:rsid w:val="00126629"/>
    <w:rsid w:val="00127033"/>
    <w:rsid w:val="00127C05"/>
    <w:rsid w:val="001311E3"/>
    <w:rsid w:val="00131E87"/>
    <w:rsid w:val="001321D5"/>
    <w:rsid w:val="00134260"/>
    <w:rsid w:val="00135D15"/>
    <w:rsid w:val="00136B8D"/>
    <w:rsid w:val="001408EF"/>
    <w:rsid w:val="0014331B"/>
    <w:rsid w:val="001447DD"/>
    <w:rsid w:val="001525E7"/>
    <w:rsid w:val="00154AC7"/>
    <w:rsid w:val="00154CD5"/>
    <w:rsid w:val="001613AE"/>
    <w:rsid w:val="00162DCA"/>
    <w:rsid w:val="001647AF"/>
    <w:rsid w:val="00166203"/>
    <w:rsid w:val="0016735E"/>
    <w:rsid w:val="001703D6"/>
    <w:rsid w:val="001705AD"/>
    <w:rsid w:val="001747E5"/>
    <w:rsid w:val="0017497C"/>
    <w:rsid w:val="00174C83"/>
    <w:rsid w:val="00176929"/>
    <w:rsid w:val="00180935"/>
    <w:rsid w:val="001818C5"/>
    <w:rsid w:val="00187C3D"/>
    <w:rsid w:val="00191602"/>
    <w:rsid w:val="00193DBC"/>
    <w:rsid w:val="00194808"/>
    <w:rsid w:val="00194ABD"/>
    <w:rsid w:val="00197C4D"/>
    <w:rsid w:val="001A1464"/>
    <w:rsid w:val="001A165A"/>
    <w:rsid w:val="001A5CC1"/>
    <w:rsid w:val="001A67E0"/>
    <w:rsid w:val="001A700B"/>
    <w:rsid w:val="001B6A8A"/>
    <w:rsid w:val="001B7076"/>
    <w:rsid w:val="001C08A8"/>
    <w:rsid w:val="001C1751"/>
    <w:rsid w:val="001C6335"/>
    <w:rsid w:val="001D4B82"/>
    <w:rsid w:val="001D64B7"/>
    <w:rsid w:val="001E0E4A"/>
    <w:rsid w:val="001E1823"/>
    <w:rsid w:val="001E4214"/>
    <w:rsid w:val="001E5ABF"/>
    <w:rsid w:val="001E7B25"/>
    <w:rsid w:val="001F1881"/>
    <w:rsid w:val="001F1FEB"/>
    <w:rsid w:val="001F513D"/>
    <w:rsid w:val="001F7CBA"/>
    <w:rsid w:val="00201397"/>
    <w:rsid w:val="00206A10"/>
    <w:rsid w:val="00206B64"/>
    <w:rsid w:val="00210A7F"/>
    <w:rsid w:val="00210E7A"/>
    <w:rsid w:val="00214B5B"/>
    <w:rsid w:val="00215624"/>
    <w:rsid w:val="00223251"/>
    <w:rsid w:val="0022490C"/>
    <w:rsid w:val="002272C8"/>
    <w:rsid w:val="00227751"/>
    <w:rsid w:val="002300B4"/>
    <w:rsid w:val="00232094"/>
    <w:rsid w:val="00241A36"/>
    <w:rsid w:val="0024563E"/>
    <w:rsid w:val="0024569F"/>
    <w:rsid w:val="002458B9"/>
    <w:rsid w:val="00246897"/>
    <w:rsid w:val="00252124"/>
    <w:rsid w:val="0025503E"/>
    <w:rsid w:val="00256728"/>
    <w:rsid w:val="0026072D"/>
    <w:rsid w:val="00260C1E"/>
    <w:rsid w:val="00261AAB"/>
    <w:rsid w:val="00265E8E"/>
    <w:rsid w:val="002716C6"/>
    <w:rsid w:val="00271F34"/>
    <w:rsid w:val="00271FC9"/>
    <w:rsid w:val="00276A66"/>
    <w:rsid w:val="00276BE6"/>
    <w:rsid w:val="00280CC4"/>
    <w:rsid w:val="0028286E"/>
    <w:rsid w:val="002856B3"/>
    <w:rsid w:val="00290728"/>
    <w:rsid w:val="002910CD"/>
    <w:rsid w:val="00292876"/>
    <w:rsid w:val="00295F3A"/>
    <w:rsid w:val="0029601D"/>
    <w:rsid w:val="00296663"/>
    <w:rsid w:val="002A18CD"/>
    <w:rsid w:val="002A3C4F"/>
    <w:rsid w:val="002A501F"/>
    <w:rsid w:val="002B15BD"/>
    <w:rsid w:val="002B19C9"/>
    <w:rsid w:val="002B3E79"/>
    <w:rsid w:val="002B5238"/>
    <w:rsid w:val="002B5DEC"/>
    <w:rsid w:val="002B742B"/>
    <w:rsid w:val="002C0238"/>
    <w:rsid w:val="002C3BC4"/>
    <w:rsid w:val="002C4E06"/>
    <w:rsid w:val="002C5223"/>
    <w:rsid w:val="002D233A"/>
    <w:rsid w:val="002D2C12"/>
    <w:rsid w:val="002D39A4"/>
    <w:rsid w:val="002D3C40"/>
    <w:rsid w:val="002D51D4"/>
    <w:rsid w:val="002E1DD1"/>
    <w:rsid w:val="002E3C30"/>
    <w:rsid w:val="002E53FE"/>
    <w:rsid w:val="002E78DD"/>
    <w:rsid w:val="002F2215"/>
    <w:rsid w:val="002F51B7"/>
    <w:rsid w:val="00301FB7"/>
    <w:rsid w:val="00305781"/>
    <w:rsid w:val="003100EF"/>
    <w:rsid w:val="00310A7A"/>
    <w:rsid w:val="0031124F"/>
    <w:rsid w:val="0031491A"/>
    <w:rsid w:val="00314B76"/>
    <w:rsid w:val="00316C53"/>
    <w:rsid w:val="003273E4"/>
    <w:rsid w:val="00327699"/>
    <w:rsid w:val="00333113"/>
    <w:rsid w:val="00334306"/>
    <w:rsid w:val="00335EBA"/>
    <w:rsid w:val="00337B16"/>
    <w:rsid w:val="00337F92"/>
    <w:rsid w:val="00342BD2"/>
    <w:rsid w:val="00343319"/>
    <w:rsid w:val="00346E93"/>
    <w:rsid w:val="003517BF"/>
    <w:rsid w:val="00355D7F"/>
    <w:rsid w:val="00366CD9"/>
    <w:rsid w:val="0037604A"/>
    <w:rsid w:val="00376FDB"/>
    <w:rsid w:val="00381C70"/>
    <w:rsid w:val="00382666"/>
    <w:rsid w:val="00383669"/>
    <w:rsid w:val="00387FF1"/>
    <w:rsid w:val="00390B96"/>
    <w:rsid w:val="00396863"/>
    <w:rsid w:val="003973E2"/>
    <w:rsid w:val="003A061D"/>
    <w:rsid w:val="003A5893"/>
    <w:rsid w:val="003B26B0"/>
    <w:rsid w:val="003B50C2"/>
    <w:rsid w:val="003B5120"/>
    <w:rsid w:val="003B58BF"/>
    <w:rsid w:val="003B5DFB"/>
    <w:rsid w:val="003B623E"/>
    <w:rsid w:val="003C0CF4"/>
    <w:rsid w:val="003C2092"/>
    <w:rsid w:val="003C2889"/>
    <w:rsid w:val="003C33EB"/>
    <w:rsid w:val="003D251B"/>
    <w:rsid w:val="003D3F85"/>
    <w:rsid w:val="003D44D8"/>
    <w:rsid w:val="003D50BC"/>
    <w:rsid w:val="003D6601"/>
    <w:rsid w:val="003E0768"/>
    <w:rsid w:val="003E1070"/>
    <w:rsid w:val="003E45D1"/>
    <w:rsid w:val="003F0A33"/>
    <w:rsid w:val="003F112E"/>
    <w:rsid w:val="003F1E1F"/>
    <w:rsid w:val="003F7A26"/>
    <w:rsid w:val="00405AAE"/>
    <w:rsid w:val="00406EA5"/>
    <w:rsid w:val="00410247"/>
    <w:rsid w:val="004131CB"/>
    <w:rsid w:val="004132B0"/>
    <w:rsid w:val="00422BB3"/>
    <w:rsid w:val="004276D4"/>
    <w:rsid w:val="004314B3"/>
    <w:rsid w:val="0043180B"/>
    <w:rsid w:val="00434541"/>
    <w:rsid w:val="0043470D"/>
    <w:rsid w:val="0043598E"/>
    <w:rsid w:val="00435F56"/>
    <w:rsid w:val="00436201"/>
    <w:rsid w:val="00443485"/>
    <w:rsid w:val="00443A48"/>
    <w:rsid w:val="00443F33"/>
    <w:rsid w:val="0044710E"/>
    <w:rsid w:val="00451ECA"/>
    <w:rsid w:val="00452838"/>
    <w:rsid w:val="00461D26"/>
    <w:rsid w:val="00465705"/>
    <w:rsid w:val="00466F48"/>
    <w:rsid w:val="00470E6D"/>
    <w:rsid w:val="004712EA"/>
    <w:rsid w:val="00471657"/>
    <w:rsid w:val="004732D4"/>
    <w:rsid w:val="004751B8"/>
    <w:rsid w:val="00476B8F"/>
    <w:rsid w:val="004779DA"/>
    <w:rsid w:val="00477FE9"/>
    <w:rsid w:val="004822FB"/>
    <w:rsid w:val="00486E0C"/>
    <w:rsid w:val="004909DE"/>
    <w:rsid w:val="00490E10"/>
    <w:rsid w:val="00497934"/>
    <w:rsid w:val="00497B58"/>
    <w:rsid w:val="004A1485"/>
    <w:rsid w:val="004A1C2F"/>
    <w:rsid w:val="004A4E46"/>
    <w:rsid w:val="004B440A"/>
    <w:rsid w:val="004B4814"/>
    <w:rsid w:val="004B69D9"/>
    <w:rsid w:val="004B6A7E"/>
    <w:rsid w:val="004C00ED"/>
    <w:rsid w:val="004C3CF2"/>
    <w:rsid w:val="004C4534"/>
    <w:rsid w:val="004C72D4"/>
    <w:rsid w:val="004D5079"/>
    <w:rsid w:val="004D527A"/>
    <w:rsid w:val="004D52DA"/>
    <w:rsid w:val="004E422A"/>
    <w:rsid w:val="004E5241"/>
    <w:rsid w:val="004E5607"/>
    <w:rsid w:val="004E6BCB"/>
    <w:rsid w:val="004F3E5A"/>
    <w:rsid w:val="004F670D"/>
    <w:rsid w:val="005000D3"/>
    <w:rsid w:val="00502F65"/>
    <w:rsid w:val="00504745"/>
    <w:rsid w:val="00504F28"/>
    <w:rsid w:val="0051027F"/>
    <w:rsid w:val="00510B06"/>
    <w:rsid w:val="005162EF"/>
    <w:rsid w:val="005166AD"/>
    <w:rsid w:val="00516DCC"/>
    <w:rsid w:val="0052086E"/>
    <w:rsid w:val="00521B91"/>
    <w:rsid w:val="00521CBD"/>
    <w:rsid w:val="00523929"/>
    <w:rsid w:val="00526588"/>
    <w:rsid w:val="00526760"/>
    <w:rsid w:val="00533602"/>
    <w:rsid w:val="00534452"/>
    <w:rsid w:val="005422E2"/>
    <w:rsid w:val="005424D5"/>
    <w:rsid w:val="00542D3F"/>
    <w:rsid w:val="005440C0"/>
    <w:rsid w:val="005442AD"/>
    <w:rsid w:val="00544A41"/>
    <w:rsid w:val="00544DC6"/>
    <w:rsid w:val="00547EC4"/>
    <w:rsid w:val="00550F59"/>
    <w:rsid w:val="00552CB0"/>
    <w:rsid w:val="005537AE"/>
    <w:rsid w:val="0055600D"/>
    <w:rsid w:val="00560721"/>
    <w:rsid w:val="005610A2"/>
    <w:rsid w:val="00563826"/>
    <w:rsid w:val="00565F4A"/>
    <w:rsid w:val="0056634C"/>
    <w:rsid w:val="00567196"/>
    <w:rsid w:val="00567853"/>
    <w:rsid w:val="005746A9"/>
    <w:rsid w:val="00576C67"/>
    <w:rsid w:val="00577177"/>
    <w:rsid w:val="00577258"/>
    <w:rsid w:val="005774F9"/>
    <w:rsid w:val="005777B5"/>
    <w:rsid w:val="0058576D"/>
    <w:rsid w:val="00587D0E"/>
    <w:rsid w:val="00593759"/>
    <w:rsid w:val="00594168"/>
    <w:rsid w:val="0059751C"/>
    <w:rsid w:val="005A68E7"/>
    <w:rsid w:val="005A7620"/>
    <w:rsid w:val="005B04A2"/>
    <w:rsid w:val="005B0E4F"/>
    <w:rsid w:val="005B47C7"/>
    <w:rsid w:val="005C0262"/>
    <w:rsid w:val="005C3AA5"/>
    <w:rsid w:val="005C7D07"/>
    <w:rsid w:val="005D148E"/>
    <w:rsid w:val="005D19A6"/>
    <w:rsid w:val="005D4E11"/>
    <w:rsid w:val="005E07B1"/>
    <w:rsid w:val="005E1311"/>
    <w:rsid w:val="005E1743"/>
    <w:rsid w:val="005E49EC"/>
    <w:rsid w:val="00600B07"/>
    <w:rsid w:val="0060525A"/>
    <w:rsid w:val="00605BA4"/>
    <w:rsid w:val="00606297"/>
    <w:rsid w:val="0061021D"/>
    <w:rsid w:val="006178AC"/>
    <w:rsid w:val="00620D57"/>
    <w:rsid w:val="00623776"/>
    <w:rsid w:val="00632C8C"/>
    <w:rsid w:val="0063461B"/>
    <w:rsid w:val="006363D6"/>
    <w:rsid w:val="00640743"/>
    <w:rsid w:val="00641344"/>
    <w:rsid w:val="006416F1"/>
    <w:rsid w:val="006460E4"/>
    <w:rsid w:val="0064679E"/>
    <w:rsid w:val="00646D14"/>
    <w:rsid w:val="006508B5"/>
    <w:rsid w:val="00654A2A"/>
    <w:rsid w:val="00654CF4"/>
    <w:rsid w:val="00657116"/>
    <w:rsid w:val="00662F3C"/>
    <w:rsid w:val="00663DE2"/>
    <w:rsid w:val="00665FA0"/>
    <w:rsid w:val="006660CF"/>
    <w:rsid w:val="00666AC0"/>
    <w:rsid w:val="00666DD3"/>
    <w:rsid w:val="0066771C"/>
    <w:rsid w:val="0067044F"/>
    <w:rsid w:val="00671B26"/>
    <w:rsid w:val="00672D64"/>
    <w:rsid w:val="00672DDD"/>
    <w:rsid w:val="00680AFD"/>
    <w:rsid w:val="00682CF9"/>
    <w:rsid w:val="006874EB"/>
    <w:rsid w:val="006908F3"/>
    <w:rsid w:val="00690905"/>
    <w:rsid w:val="00690939"/>
    <w:rsid w:val="0069118E"/>
    <w:rsid w:val="006936CA"/>
    <w:rsid w:val="00695CDF"/>
    <w:rsid w:val="00696C8D"/>
    <w:rsid w:val="0069723B"/>
    <w:rsid w:val="00697D0B"/>
    <w:rsid w:val="006A0561"/>
    <w:rsid w:val="006A0B1E"/>
    <w:rsid w:val="006A4627"/>
    <w:rsid w:val="006A665E"/>
    <w:rsid w:val="006B2C19"/>
    <w:rsid w:val="006B4B92"/>
    <w:rsid w:val="006C048F"/>
    <w:rsid w:val="006C529A"/>
    <w:rsid w:val="006D023A"/>
    <w:rsid w:val="006D1716"/>
    <w:rsid w:val="006D3561"/>
    <w:rsid w:val="006D61DE"/>
    <w:rsid w:val="006E7025"/>
    <w:rsid w:val="006E721C"/>
    <w:rsid w:val="006F3ECC"/>
    <w:rsid w:val="006F5F43"/>
    <w:rsid w:val="006F7671"/>
    <w:rsid w:val="0070246E"/>
    <w:rsid w:val="007029F5"/>
    <w:rsid w:val="0070461C"/>
    <w:rsid w:val="007056FF"/>
    <w:rsid w:val="007065F1"/>
    <w:rsid w:val="00706A88"/>
    <w:rsid w:val="00706DD3"/>
    <w:rsid w:val="0071141A"/>
    <w:rsid w:val="00712E92"/>
    <w:rsid w:val="007132A8"/>
    <w:rsid w:val="007153C1"/>
    <w:rsid w:val="00717CC3"/>
    <w:rsid w:val="00731F65"/>
    <w:rsid w:val="00734146"/>
    <w:rsid w:val="00735043"/>
    <w:rsid w:val="00735CC4"/>
    <w:rsid w:val="007364DC"/>
    <w:rsid w:val="00736FC9"/>
    <w:rsid w:val="00740ED7"/>
    <w:rsid w:val="00741129"/>
    <w:rsid w:val="00741A72"/>
    <w:rsid w:val="00742E4E"/>
    <w:rsid w:val="00743BE3"/>
    <w:rsid w:val="00747149"/>
    <w:rsid w:val="0075119C"/>
    <w:rsid w:val="00752CA7"/>
    <w:rsid w:val="00761B30"/>
    <w:rsid w:val="00762ADD"/>
    <w:rsid w:val="00772E87"/>
    <w:rsid w:val="00774855"/>
    <w:rsid w:val="00781A34"/>
    <w:rsid w:val="00783E60"/>
    <w:rsid w:val="00791345"/>
    <w:rsid w:val="0079263B"/>
    <w:rsid w:val="007A1212"/>
    <w:rsid w:val="007A419D"/>
    <w:rsid w:val="007A761E"/>
    <w:rsid w:val="007B1CC1"/>
    <w:rsid w:val="007B5044"/>
    <w:rsid w:val="007B7072"/>
    <w:rsid w:val="007C02E9"/>
    <w:rsid w:val="007C0504"/>
    <w:rsid w:val="007C09C5"/>
    <w:rsid w:val="007C5597"/>
    <w:rsid w:val="007C57E7"/>
    <w:rsid w:val="007C5C7E"/>
    <w:rsid w:val="007C7FCB"/>
    <w:rsid w:val="007D01BD"/>
    <w:rsid w:val="007D04BB"/>
    <w:rsid w:val="007D1203"/>
    <w:rsid w:val="007D2924"/>
    <w:rsid w:val="007D53CE"/>
    <w:rsid w:val="007D6EB1"/>
    <w:rsid w:val="007D710F"/>
    <w:rsid w:val="007D7A01"/>
    <w:rsid w:val="007E3819"/>
    <w:rsid w:val="007E4E2A"/>
    <w:rsid w:val="007F213A"/>
    <w:rsid w:val="007F2712"/>
    <w:rsid w:val="00803A06"/>
    <w:rsid w:val="00803D36"/>
    <w:rsid w:val="0080408F"/>
    <w:rsid w:val="0080449A"/>
    <w:rsid w:val="008044CB"/>
    <w:rsid w:val="0080683C"/>
    <w:rsid w:val="00806D1A"/>
    <w:rsid w:val="0081671E"/>
    <w:rsid w:val="00817EDB"/>
    <w:rsid w:val="008253FC"/>
    <w:rsid w:val="00832BD7"/>
    <w:rsid w:val="008339B9"/>
    <w:rsid w:val="00834F39"/>
    <w:rsid w:val="00836CFE"/>
    <w:rsid w:val="008421AE"/>
    <w:rsid w:val="00847195"/>
    <w:rsid w:val="00851116"/>
    <w:rsid w:val="008549E7"/>
    <w:rsid w:val="008550AC"/>
    <w:rsid w:val="00856B92"/>
    <w:rsid w:val="00856CF7"/>
    <w:rsid w:val="00872B65"/>
    <w:rsid w:val="00873CCB"/>
    <w:rsid w:val="00876DDE"/>
    <w:rsid w:val="008829AC"/>
    <w:rsid w:val="00882AF7"/>
    <w:rsid w:val="008846E0"/>
    <w:rsid w:val="0089172D"/>
    <w:rsid w:val="00892CAC"/>
    <w:rsid w:val="00894F4B"/>
    <w:rsid w:val="00894FBC"/>
    <w:rsid w:val="008953BC"/>
    <w:rsid w:val="008A1177"/>
    <w:rsid w:val="008A1C5F"/>
    <w:rsid w:val="008A1F47"/>
    <w:rsid w:val="008A22FD"/>
    <w:rsid w:val="008A2346"/>
    <w:rsid w:val="008A460B"/>
    <w:rsid w:val="008A5EB6"/>
    <w:rsid w:val="008A5EBB"/>
    <w:rsid w:val="008A7C86"/>
    <w:rsid w:val="008B274A"/>
    <w:rsid w:val="008C1B6D"/>
    <w:rsid w:val="008C2036"/>
    <w:rsid w:val="008C3F68"/>
    <w:rsid w:val="008C4F1B"/>
    <w:rsid w:val="008C54C4"/>
    <w:rsid w:val="008C5AC6"/>
    <w:rsid w:val="008D6A79"/>
    <w:rsid w:val="008D7608"/>
    <w:rsid w:val="008E2470"/>
    <w:rsid w:val="008E2FB9"/>
    <w:rsid w:val="008F36B8"/>
    <w:rsid w:val="008F6C8D"/>
    <w:rsid w:val="008F7102"/>
    <w:rsid w:val="00900056"/>
    <w:rsid w:val="00901369"/>
    <w:rsid w:val="009013A9"/>
    <w:rsid w:val="00902D4E"/>
    <w:rsid w:val="00906E72"/>
    <w:rsid w:val="00910500"/>
    <w:rsid w:val="009107A4"/>
    <w:rsid w:val="00910C03"/>
    <w:rsid w:val="0091133B"/>
    <w:rsid w:val="009127A7"/>
    <w:rsid w:val="00912A1F"/>
    <w:rsid w:val="00915455"/>
    <w:rsid w:val="00915E3B"/>
    <w:rsid w:val="00920D0E"/>
    <w:rsid w:val="00921023"/>
    <w:rsid w:val="00930AF0"/>
    <w:rsid w:val="00932746"/>
    <w:rsid w:val="00933ED5"/>
    <w:rsid w:val="009352AE"/>
    <w:rsid w:val="009403C0"/>
    <w:rsid w:val="009416B2"/>
    <w:rsid w:val="0094521A"/>
    <w:rsid w:val="00947CEF"/>
    <w:rsid w:val="00954DB3"/>
    <w:rsid w:val="009556EE"/>
    <w:rsid w:val="009572B7"/>
    <w:rsid w:val="00963855"/>
    <w:rsid w:val="00965A4F"/>
    <w:rsid w:val="0097066B"/>
    <w:rsid w:val="00973952"/>
    <w:rsid w:val="0097492B"/>
    <w:rsid w:val="00975589"/>
    <w:rsid w:val="00975CE8"/>
    <w:rsid w:val="00976CF5"/>
    <w:rsid w:val="009801F6"/>
    <w:rsid w:val="009853E9"/>
    <w:rsid w:val="00985E6B"/>
    <w:rsid w:val="009974D2"/>
    <w:rsid w:val="009A1397"/>
    <w:rsid w:val="009A7F4D"/>
    <w:rsid w:val="009B370B"/>
    <w:rsid w:val="009B59AC"/>
    <w:rsid w:val="009B5DD8"/>
    <w:rsid w:val="009B7292"/>
    <w:rsid w:val="009C1203"/>
    <w:rsid w:val="009C1D38"/>
    <w:rsid w:val="009C52C5"/>
    <w:rsid w:val="009C687F"/>
    <w:rsid w:val="009C6B16"/>
    <w:rsid w:val="009D5C33"/>
    <w:rsid w:val="009D5CE6"/>
    <w:rsid w:val="009D6A18"/>
    <w:rsid w:val="009E123F"/>
    <w:rsid w:val="009E2398"/>
    <w:rsid w:val="009E24E3"/>
    <w:rsid w:val="009F0391"/>
    <w:rsid w:val="009F0922"/>
    <w:rsid w:val="009F1B98"/>
    <w:rsid w:val="009F51C7"/>
    <w:rsid w:val="009F548B"/>
    <w:rsid w:val="009F606F"/>
    <w:rsid w:val="009F75B3"/>
    <w:rsid w:val="009F7FF7"/>
    <w:rsid w:val="00A004A7"/>
    <w:rsid w:val="00A01140"/>
    <w:rsid w:val="00A01AB8"/>
    <w:rsid w:val="00A055CE"/>
    <w:rsid w:val="00A06369"/>
    <w:rsid w:val="00A0690B"/>
    <w:rsid w:val="00A079AD"/>
    <w:rsid w:val="00A10FD3"/>
    <w:rsid w:val="00A11A8F"/>
    <w:rsid w:val="00A125C3"/>
    <w:rsid w:val="00A13FF4"/>
    <w:rsid w:val="00A208B3"/>
    <w:rsid w:val="00A217C0"/>
    <w:rsid w:val="00A21C6E"/>
    <w:rsid w:val="00A24A1E"/>
    <w:rsid w:val="00A27883"/>
    <w:rsid w:val="00A278EC"/>
    <w:rsid w:val="00A304C0"/>
    <w:rsid w:val="00A305CC"/>
    <w:rsid w:val="00A33A55"/>
    <w:rsid w:val="00A37C57"/>
    <w:rsid w:val="00A42000"/>
    <w:rsid w:val="00A47415"/>
    <w:rsid w:val="00A51466"/>
    <w:rsid w:val="00A60F5E"/>
    <w:rsid w:val="00A63B81"/>
    <w:rsid w:val="00A701AE"/>
    <w:rsid w:val="00A737F7"/>
    <w:rsid w:val="00A73BF8"/>
    <w:rsid w:val="00A7422E"/>
    <w:rsid w:val="00A7678B"/>
    <w:rsid w:val="00A76B6F"/>
    <w:rsid w:val="00A80C24"/>
    <w:rsid w:val="00A86EE7"/>
    <w:rsid w:val="00A877E8"/>
    <w:rsid w:val="00A92558"/>
    <w:rsid w:val="00A94288"/>
    <w:rsid w:val="00A95F9A"/>
    <w:rsid w:val="00A960E4"/>
    <w:rsid w:val="00A965B6"/>
    <w:rsid w:val="00AA4E7A"/>
    <w:rsid w:val="00AB17CF"/>
    <w:rsid w:val="00AB319A"/>
    <w:rsid w:val="00AB7F23"/>
    <w:rsid w:val="00AC1BB8"/>
    <w:rsid w:val="00AC5F62"/>
    <w:rsid w:val="00AC7052"/>
    <w:rsid w:val="00AD4953"/>
    <w:rsid w:val="00AE53DD"/>
    <w:rsid w:val="00AE66DA"/>
    <w:rsid w:val="00AE7513"/>
    <w:rsid w:val="00AF2726"/>
    <w:rsid w:val="00AF2EEC"/>
    <w:rsid w:val="00AF2F70"/>
    <w:rsid w:val="00AF5931"/>
    <w:rsid w:val="00AF6929"/>
    <w:rsid w:val="00AF7B7E"/>
    <w:rsid w:val="00B0139E"/>
    <w:rsid w:val="00B029B0"/>
    <w:rsid w:val="00B0528C"/>
    <w:rsid w:val="00B05CF7"/>
    <w:rsid w:val="00B075A5"/>
    <w:rsid w:val="00B1102E"/>
    <w:rsid w:val="00B12CFB"/>
    <w:rsid w:val="00B154EE"/>
    <w:rsid w:val="00B159C5"/>
    <w:rsid w:val="00B16AF4"/>
    <w:rsid w:val="00B171FB"/>
    <w:rsid w:val="00B175D1"/>
    <w:rsid w:val="00B2030E"/>
    <w:rsid w:val="00B2173A"/>
    <w:rsid w:val="00B23C37"/>
    <w:rsid w:val="00B30900"/>
    <w:rsid w:val="00B30AD1"/>
    <w:rsid w:val="00B313DD"/>
    <w:rsid w:val="00B31AF9"/>
    <w:rsid w:val="00B367AF"/>
    <w:rsid w:val="00B40DF1"/>
    <w:rsid w:val="00B42CA3"/>
    <w:rsid w:val="00B46C35"/>
    <w:rsid w:val="00B5262C"/>
    <w:rsid w:val="00B56B50"/>
    <w:rsid w:val="00B63DA4"/>
    <w:rsid w:val="00B65EE4"/>
    <w:rsid w:val="00B673F7"/>
    <w:rsid w:val="00B71698"/>
    <w:rsid w:val="00B71999"/>
    <w:rsid w:val="00B74AB6"/>
    <w:rsid w:val="00B82A17"/>
    <w:rsid w:val="00B8586F"/>
    <w:rsid w:val="00B85EF9"/>
    <w:rsid w:val="00B87B86"/>
    <w:rsid w:val="00B92493"/>
    <w:rsid w:val="00B931A9"/>
    <w:rsid w:val="00B95ED7"/>
    <w:rsid w:val="00B96216"/>
    <w:rsid w:val="00BA0C56"/>
    <w:rsid w:val="00BA209B"/>
    <w:rsid w:val="00BA6C4F"/>
    <w:rsid w:val="00BA6D3F"/>
    <w:rsid w:val="00BB13FA"/>
    <w:rsid w:val="00BB2BDE"/>
    <w:rsid w:val="00BB2DF1"/>
    <w:rsid w:val="00BB3762"/>
    <w:rsid w:val="00BC00A6"/>
    <w:rsid w:val="00BC064E"/>
    <w:rsid w:val="00BC2E20"/>
    <w:rsid w:val="00BC3EEB"/>
    <w:rsid w:val="00BC53B8"/>
    <w:rsid w:val="00BD3677"/>
    <w:rsid w:val="00BD4B31"/>
    <w:rsid w:val="00BD61F1"/>
    <w:rsid w:val="00BE1B84"/>
    <w:rsid w:val="00BE2FAD"/>
    <w:rsid w:val="00BE490B"/>
    <w:rsid w:val="00BE4AB2"/>
    <w:rsid w:val="00BF1F26"/>
    <w:rsid w:val="00BF35FC"/>
    <w:rsid w:val="00BF44AA"/>
    <w:rsid w:val="00BF5EFF"/>
    <w:rsid w:val="00BF7810"/>
    <w:rsid w:val="00C005B7"/>
    <w:rsid w:val="00C044F1"/>
    <w:rsid w:val="00C051A6"/>
    <w:rsid w:val="00C12BE7"/>
    <w:rsid w:val="00C13435"/>
    <w:rsid w:val="00C15B03"/>
    <w:rsid w:val="00C23A7D"/>
    <w:rsid w:val="00C24299"/>
    <w:rsid w:val="00C24D97"/>
    <w:rsid w:val="00C2608A"/>
    <w:rsid w:val="00C26427"/>
    <w:rsid w:val="00C26FD9"/>
    <w:rsid w:val="00C30BC9"/>
    <w:rsid w:val="00C34C3D"/>
    <w:rsid w:val="00C3762B"/>
    <w:rsid w:val="00C43A7C"/>
    <w:rsid w:val="00C450AE"/>
    <w:rsid w:val="00C45552"/>
    <w:rsid w:val="00C4634B"/>
    <w:rsid w:val="00C463B6"/>
    <w:rsid w:val="00C46B5D"/>
    <w:rsid w:val="00C46BCB"/>
    <w:rsid w:val="00C53DDE"/>
    <w:rsid w:val="00C542FE"/>
    <w:rsid w:val="00C60B31"/>
    <w:rsid w:val="00C612B9"/>
    <w:rsid w:val="00C6307B"/>
    <w:rsid w:val="00C643FA"/>
    <w:rsid w:val="00C6703C"/>
    <w:rsid w:val="00C67219"/>
    <w:rsid w:val="00C723C8"/>
    <w:rsid w:val="00C749DF"/>
    <w:rsid w:val="00C7719A"/>
    <w:rsid w:val="00C77E20"/>
    <w:rsid w:val="00C80C22"/>
    <w:rsid w:val="00C8237D"/>
    <w:rsid w:val="00C86F66"/>
    <w:rsid w:val="00C91517"/>
    <w:rsid w:val="00C97D03"/>
    <w:rsid w:val="00CA0538"/>
    <w:rsid w:val="00CA3561"/>
    <w:rsid w:val="00CA45EE"/>
    <w:rsid w:val="00CA6D7B"/>
    <w:rsid w:val="00CA7ADB"/>
    <w:rsid w:val="00CB0799"/>
    <w:rsid w:val="00CB5A45"/>
    <w:rsid w:val="00CB604C"/>
    <w:rsid w:val="00CC12A4"/>
    <w:rsid w:val="00CC2B8F"/>
    <w:rsid w:val="00CC4919"/>
    <w:rsid w:val="00CC7DFC"/>
    <w:rsid w:val="00CC7E6F"/>
    <w:rsid w:val="00CD0514"/>
    <w:rsid w:val="00CD6A6F"/>
    <w:rsid w:val="00CD6D42"/>
    <w:rsid w:val="00CE076A"/>
    <w:rsid w:val="00CE157D"/>
    <w:rsid w:val="00CE23D7"/>
    <w:rsid w:val="00CE2F96"/>
    <w:rsid w:val="00CF330C"/>
    <w:rsid w:val="00CF4C3D"/>
    <w:rsid w:val="00CF705C"/>
    <w:rsid w:val="00D0269F"/>
    <w:rsid w:val="00D041C0"/>
    <w:rsid w:val="00D04B16"/>
    <w:rsid w:val="00D12CE0"/>
    <w:rsid w:val="00D2213B"/>
    <w:rsid w:val="00D2375E"/>
    <w:rsid w:val="00D2489E"/>
    <w:rsid w:val="00D24F27"/>
    <w:rsid w:val="00D25956"/>
    <w:rsid w:val="00D32D8C"/>
    <w:rsid w:val="00D42093"/>
    <w:rsid w:val="00D4422A"/>
    <w:rsid w:val="00D47DC2"/>
    <w:rsid w:val="00D504A0"/>
    <w:rsid w:val="00D506D2"/>
    <w:rsid w:val="00D51E67"/>
    <w:rsid w:val="00D52317"/>
    <w:rsid w:val="00D55E7D"/>
    <w:rsid w:val="00D61898"/>
    <w:rsid w:val="00D61CBC"/>
    <w:rsid w:val="00D66A50"/>
    <w:rsid w:val="00D724DC"/>
    <w:rsid w:val="00D82154"/>
    <w:rsid w:val="00D867E2"/>
    <w:rsid w:val="00D87D7D"/>
    <w:rsid w:val="00D913FA"/>
    <w:rsid w:val="00D92837"/>
    <w:rsid w:val="00D93E07"/>
    <w:rsid w:val="00D97F76"/>
    <w:rsid w:val="00DA24F9"/>
    <w:rsid w:val="00DA33BF"/>
    <w:rsid w:val="00DA346F"/>
    <w:rsid w:val="00DA4C23"/>
    <w:rsid w:val="00DA52BA"/>
    <w:rsid w:val="00DA5EBA"/>
    <w:rsid w:val="00DA6095"/>
    <w:rsid w:val="00DA6895"/>
    <w:rsid w:val="00DB2752"/>
    <w:rsid w:val="00DB4574"/>
    <w:rsid w:val="00DB5298"/>
    <w:rsid w:val="00DB65BE"/>
    <w:rsid w:val="00DB7952"/>
    <w:rsid w:val="00DC0823"/>
    <w:rsid w:val="00DC1D55"/>
    <w:rsid w:val="00DC242C"/>
    <w:rsid w:val="00DC305F"/>
    <w:rsid w:val="00DC5A1C"/>
    <w:rsid w:val="00DD5298"/>
    <w:rsid w:val="00DD5D7B"/>
    <w:rsid w:val="00DE037F"/>
    <w:rsid w:val="00DE5000"/>
    <w:rsid w:val="00DF04DA"/>
    <w:rsid w:val="00DF081F"/>
    <w:rsid w:val="00DF2974"/>
    <w:rsid w:val="00DF2E03"/>
    <w:rsid w:val="00DF44D8"/>
    <w:rsid w:val="00DF64FA"/>
    <w:rsid w:val="00E009EB"/>
    <w:rsid w:val="00E00C37"/>
    <w:rsid w:val="00E0490E"/>
    <w:rsid w:val="00E0556F"/>
    <w:rsid w:val="00E061EC"/>
    <w:rsid w:val="00E06E7B"/>
    <w:rsid w:val="00E10379"/>
    <w:rsid w:val="00E11707"/>
    <w:rsid w:val="00E15DEF"/>
    <w:rsid w:val="00E22FB7"/>
    <w:rsid w:val="00E25ED5"/>
    <w:rsid w:val="00E3765C"/>
    <w:rsid w:val="00E41351"/>
    <w:rsid w:val="00E41683"/>
    <w:rsid w:val="00E42A20"/>
    <w:rsid w:val="00E459E4"/>
    <w:rsid w:val="00E5019F"/>
    <w:rsid w:val="00E574ED"/>
    <w:rsid w:val="00E57B49"/>
    <w:rsid w:val="00E60380"/>
    <w:rsid w:val="00E621B7"/>
    <w:rsid w:val="00E651C4"/>
    <w:rsid w:val="00E667A2"/>
    <w:rsid w:val="00E702AE"/>
    <w:rsid w:val="00E73ABE"/>
    <w:rsid w:val="00E74416"/>
    <w:rsid w:val="00E756C3"/>
    <w:rsid w:val="00E7711B"/>
    <w:rsid w:val="00E80C81"/>
    <w:rsid w:val="00E8213C"/>
    <w:rsid w:val="00E83511"/>
    <w:rsid w:val="00E91130"/>
    <w:rsid w:val="00E92D68"/>
    <w:rsid w:val="00E93707"/>
    <w:rsid w:val="00E97A57"/>
    <w:rsid w:val="00EA2EBC"/>
    <w:rsid w:val="00EA44B0"/>
    <w:rsid w:val="00EA5391"/>
    <w:rsid w:val="00EA6549"/>
    <w:rsid w:val="00EB3683"/>
    <w:rsid w:val="00EB4BE0"/>
    <w:rsid w:val="00EC38CE"/>
    <w:rsid w:val="00EC5980"/>
    <w:rsid w:val="00EC78AC"/>
    <w:rsid w:val="00ED1151"/>
    <w:rsid w:val="00ED7CB4"/>
    <w:rsid w:val="00EE3532"/>
    <w:rsid w:val="00EE7D13"/>
    <w:rsid w:val="00EF1A7F"/>
    <w:rsid w:val="00EF542A"/>
    <w:rsid w:val="00F0018D"/>
    <w:rsid w:val="00F0079B"/>
    <w:rsid w:val="00F03E00"/>
    <w:rsid w:val="00F068FF"/>
    <w:rsid w:val="00F07E29"/>
    <w:rsid w:val="00F107E8"/>
    <w:rsid w:val="00F12899"/>
    <w:rsid w:val="00F13279"/>
    <w:rsid w:val="00F17D57"/>
    <w:rsid w:val="00F223B6"/>
    <w:rsid w:val="00F26542"/>
    <w:rsid w:val="00F2727A"/>
    <w:rsid w:val="00F27CF9"/>
    <w:rsid w:val="00F306DD"/>
    <w:rsid w:val="00F30FDE"/>
    <w:rsid w:val="00F32E5D"/>
    <w:rsid w:val="00F340CE"/>
    <w:rsid w:val="00F36BBA"/>
    <w:rsid w:val="00F406DC"/>
    <w:rsid w:val="00F45007"/>
    <w:rsid w:val="00F45D0C"/>
    <w:rsid w:val="00F505D8"/>
    <w:rsid w:val="00F507B8"/>
    <w:rsid w:val="00F51860"/>
    <w:rsid w:val="00F51CF2"/>
    <w:rsid w:val="00F53FA8"/>
    <w:rsid w:val="00F542A4"/>
    <w:rsid w:val="00F7472A"/>
    <w:rsid w:val="00F83097"/>
    <w:rsid w:val="00F84388"/>
    <w:rsid w:val="00F868AE"/>
    <w:rsid w:val="00F90F20"/>
    <w:rsid w:val="00F9519F"/>
    <w:rsid w:val="00F958A3"/>
    <w:rsid w:val="00F95CA9"/>
    <w:rsid w:val="00F970AE"/>
    <w:rsid w:val="00FA2FC6"/>
    <w:rsid w:val="00FA5567"/>
    <w:rsid w:val="00FA64BE"/>
    <w:rsid w:val="00FB5843"/>
    <w:rsid w:val="00FB6D99"/>
    <w:rsid w:val="00FC109C"/>
    <w:rsid w:val="00FC3312"/>
    <w:rsid w:val="00FC3A94"/>
    <w:rsid w:val="00FC4881"/>
    <w:rsid w:val="00FC6834"/>
    <w:rsid w:val="00FC787D"/>
    <w:rsid w:val="00FD1D43"/>
    <w:rsid w:val="00FD23AE"/>
    <w:rsid w:val="00FD4872"/>
    <w:rsid w:val="00FD5FBC"/>
    <w:rsid w:val="00FD70A0"/>
    <w:rsid w:val="00FF111C"/>
    <w:rsid w:val="00FF2C4D"/>
    <w:rsid w:val="00FF3CFB"/>
    <w:rsid w:val="00FF466F"/>
    <w:rsid w:val="00FF668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773C0"/>
  <w15:docId w15:val="{053B828C-99D4-4A85-A8BB-B76BD864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127033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aliases w:val="Bullet List,FooterText,numbered,Table-Normal,RSHB_Table-Normal,Paragraphe de liste1,lp1,А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link w:val="af5"/>
    <w:uiPriority w:val="99"/>
    <w:rsid w:val="00034585"/>
    <w:pPr>
      <w:spacing w:before="100" w:after="100"/>
    </w:pPr>
  </w:style>
  <w:style w:type="paragraph" w:customStyle="1" w:styleId="af6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7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spacing w:after="0"/>
    </w:pPr>
  </w:style>
  <w:style w:type="paragraph" w:customStyle="1" w:styleId="af8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9">
    <w:name w:val="Document Map"/>
    <w:basedOn w:val="a3"/>
    <w:link w:val="afa"/>
    <w:rsid w:val="00034585"/>
    <w:rPr>
      <w:rFonts w:ascii="Tahoma" w:hAnsi="Tahoma"/>
      <w:sz w:val="16"/>
    </w:rPr>
  </w:style>
  <w:style w:type="paragraph" w:styleId="afb">
    <w:name w:val="Balloon Text"/>
    <w:basedOn w:val="a3"/>
    <w:link w:val="afc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d">
    <w:name w:val="header"/>
    <w:basedOn w:val="a3"/>
    <w:link w:val="afe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f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0">
    <w:name w:val="Subtitle"/>
    <w:basedOn w:val="a3"/>
    <w:link w:val="aff1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2">
    <w:name w:val="Note Heading"/>
    <w:basedOn w:val="a3"/>
    <w:next w:val="a3"/>
    <w:link w:val="aff3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4">
    <w:name w:val="ссылка"/>
    <w:basedOn w:val="aff2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5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6">
    <w:name w:val="Plain Text"/>
    <w:basedOn w:val="a3"/>
    <w:link w:val="aff7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qFormat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8">
    <w:name w:val="footnote text"/>
    <w:basedOn w:val="a3"/>
    <w:link w:val="aff9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a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b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c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d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e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f">
    <w:name w:val="Подпись к картинке"/>
    <w:basedOn w:val="a3"/>
    <w:link w:val="afff0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1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2">
    <w:name w:val="annotation text"/>
    <w:basedOn w:val="a3"/>
    <w:link w:val="afff3"/>
    <w:rsid w:val="00034585"/>
    <w:rPr>
      <w:sz w:val="20"/>
    </w:rPr>
  </w:style>
  <w:style w:type="paragraph" w:styleId="afff4">
    <w:name w:val="annotation subject"/>
    <w:basedOn w:val="afff2"/>
    <w:next w:val="afff2"/>
    <w:link w:val="afff5"/>
    <w:rsid w:val="00034585"/>
    <w:rPr>
      <w:b/>
    </w:rPr>
  </w:style>
  <w:style w:type="paragraph" w:styleId="afff6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7">
    <w:name w:val="Hyperlink"/>
    <w:uiPriority w:val="99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  <w:sz w:val="24"/>
    </w:rPr>
  </w:style>
  <w:style w:type="character" w:customStyle="1" w:styleId="50">
    <w:name w:val="Заголовок 5 Знак"/>
    <w:basedOn w:val="a4"/>
    <w:link w:val="5"/>
    <w:rsid w:val="00034585"/>
    <w:rPr>
      <w:rFonts w:ascii="Times New Roman" w:hAnsi="Times New Roman"/>
    </w:rPr>
  </w:style>
  <w:style w:type="character" w:customStyle="1" w:styleId="60">
    <w:name w:val="Заголовок 6 Знак"/>
    <w:basedOn w:val="a4"/>
    <w:link w:val="6"/>
    <w:rsid w:val="00034585"/>
    <w:rPr>
      <w:rFonts w:ascii="Times New Roman" w:hAnsi="Times New Roman"/>
      <w:i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Заголовок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a">
    <w:name w:val="Схема документа Знак"/>
    <w:basedOn w:val="a4"/>
    <w:link w:val="af9"/>
    <w:rsid w:val="00034585"/>
    <w:rPr>
      <w:rFonts w:ascii="Tahoma" w:hAnsi="Tahoma"/>
      <w:sz w:val="16"/>
    </w:rPr>
  </w:style>
  <w:style w:type="character" w:customStyle="1" w:styleId="afc">
    <w:name w:val="Текст выноски Знак"/>
    <w:basedOn w:val="a4"/>
    <w:link w:val="afb"/>
    <w:semiHidden/>
    <w:rsid w:val="00034585"/>
    <w:rPr>
      <w:rFonts w:ascii="Tahoma" w:hAnsi="Tahoma"/>
      <w:sz w:val="16"/>
    </w:rPr>
  </w:style>
  <w:style w:type="character" w:customStyle="1" w:styleId="afe">
    <w:name w:val="Верхний колонтитул Знак"/>
    <w:basedOn w:val="a4"/>
    <w:link w:val="afd"/>
    <w:rsid w:val="00034585"/>
  </w:style>
  <w:style w:type="character" w:customStyle="1" w:styleId="aff1">
    <w:name w:val="Подзаголовок Знак"/>
    <w:basedOn w:val="a4"/>
    <w:link w:val="aff0"/>
    <w:rsid w:val="00034585"/>
  </w:style>
  <w:style w:type="character" w:customStyle="1" w:styleId="aff3">
    <w:name w:val="Заголовок записки Знак"/>
    <w:basedOn w:val="a4"/>
    <w:link w:val="aff2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7">
    <w:name w:val="Текст Знак"/>
    <w:basedOn w:val="a4"/>
    <w:link w:val="aff6"/>
    <w:rsid w:val="00034585"/>
    <w:rPr>
      <w:rFonts w:ascii="Courier New" w:hAnsi="Courier New"/>
      <w:sz w:val="20"/>
    </w:rPr>
  </w:style>
  <w:style w:type="character" w:customStyle="1" w:styleId="aff9">
    <w:name w:val="Текст сноски Знак"/>
    <w:basedOn w:val="a4"/>
    <w:link w:val="aff8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3">
    <w:name w:val="Текст примечания Знак"/>
    <w:basedOn w:val="a4"/>
    <w:link w:val="afff2"/>
    <w:rsid w:val="00034585"/>
    <w:rPr>
      <w:sz w:val="20"/>
    </w:rPr>
  </w:style>
  <w:style w:type="character" w:customStyle="1" w:styleId="afff5">
    <w:name w:val="Тема примечания Знак"/>
    <w:basedOn w:val="afff3"/>
    <w:link w:val="afff4"/>
    <w:rsid w:val="00034585"/>
    <w:rPr>
      <w:b/>
      <w:sz w:val="20"/>
    </w:rPr>
  </w:style>
  <w:style w:type="character" w:styleId="afff8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9">
    <w:name w:val="page number"/>
    <w:basedOn w:val="a4"/>
    <w:rsid w:val="00034585"/>
  </w:style>
  <w:style w:type="character" w:customStyle="1" w:styleId="afffa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b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c">
    <w:name w:val="footnote reference"/>
    <w:rsid w:val="00034585"/>
    <w:rPr>
      <w:vertAlign w:val="superscript"/>
    </w:rPr>
  </w:style>
  <w:style w:type="character" w:customStyle="1" w:styleId="afffd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e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e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f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0">
    <w:name w:val="Подпись к картинке_"/>
    <w:link w:val="afff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1">
    <w:name w:val="Подпись к таблице_"/>
    <w:link w:val="19"/>
    <w:rsid w:val="00034585"/>
    <w:rPr>
      <w:sz w:val="22"/>
    </w:rPr>
  </w:style>
  <w:style w:type="character" w:customStyle="1" w:styleId="affff0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А Знак"/>
    <w:link w:val="ac"/>
    <w:uiPriority w:val="34"/>
    <w:rsid w:val="00034585"/>
    <w:rPr>
      <w:rFonts w:ascii="Calibri" w:hAnsi="Calibri"/>
      <w:sz w:val="22"/>
    </w:rPr>
  </w:style>
  <w:style w:type="character" w:styleId="affff1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2">
    <w:name w:val="Table Grid"/>
    <w:basedOn w:val="a5"/>
    <w:uiPriority w:val="59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210">
    <w:name w:val="Сетка таблицы21"/>
    <w:basedOn w:val="a5"/>
    <w:next w:val="affff2"/>
    <w:uiPriority w:val="59"/>
    <w:rsid w:val="00D61898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3"/>
    <w:rsid w:val="00C005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List6">
    <w:name w:val="List 6"/>
    <w:basedOn w:val="a6"/>
    <w:rsid w:val="00227751"/>
    <w:pPr>
      <w:numPr>
        <w:numId w:val="19"/>
      </w:numPr>
    </w:pPr>
  </w:style>
  <w:style w:type="numbering" w:customStyle="1" w:styleId="List7">
    <w:name w:val="List 7"/>
    <w:basedOn w:val="a6"/>
    <w:rsid w:val="00227751"/>
    <w:pPr>
      <w:numPr>
        <w:numId w:val="20"/>
      </w:numPr>
    </w:pPr>
  </w:style>
  <w:style w:type="character" w:customStyle="1" w:styleId="af5">
    <w:name w:val="Обычный (Интернет) Знак"/>
    <w:link w:val="af4"/>
    <w:locked/>
    <w:rsid w:val="00741A72"/>
    <w:rPr>
      <w:rFonts w:ascii="Times New Roman" w:hAnsi="Times New Roman"/>
      <w:sz w:val="24"/>
    </w:rPr>
  </w:style>
  <w:style w:type="table" w:customStyle="1" w:styleId="39">
    <w:name w:val="Сетка таблицы3"/>
    <w:basedOn w:val="a5"/>
    <w:uiPriority w:val="59"/>
    <w:rsid w:val="00834F39"/>
    <w:pPr>
      <w:spacing w:after="0" w:line="240" w:lineRule="auto"/>
    </w:pPr>
    <w:rPr>
      <w:rFonts w:asciiTheme="minorHAnsi" w:eastAsiaTheme="minorHAnsi" w:hAnsiTheme="minorHAnsi" w:cstheme="minorBid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3"/>
    <w:rsid w:val="00682CF9"/>
    <w:pPr>
      <w:widowControl w:val="0"/>
      <w:suppressAutoHyphens/>
      <w:autoSpaceDE w:val="0"/>
      <w:spacing w:after="0"/>
    </w:pPr>
    <w:rPr>
      <w:szCs w:val="24"/>
      <w:lang w:eastAsia="zh-CN"/>
    </w:rPr>
  </w:style>
  <w:style w:type="paragraph" w:customStyle="1" w:styleId="3a">
    <w:name w:val="Заголовок №3"/>
    <w:basedOn w:val="a3"/>
    <w:rsid w:val="00682CF9"/>
    <w:pPr>
      <w:shd w:val="clear" w:color="auto" w:fill="FFFFFF"/>
      <w:suppressAutoHyphens/>
      <w:spacing w:after="1020" w:line="331" w:lineRule="exact"/>
      <w:jc w:val="center"/>
    </w:pPr>
    <w:rPr>
      <w:b/>
      <w:bCs/>
      <w:sz w:val="25"/>
      <w:szCs w:val="25"/>
      <w:lang w:eastAsia="zh-CN"/>
    </w:rPr>
  </w:style>
  <w:style w:type="character" w:styleId="affff3">
    <w:name w:val="Unresolved Mention"/>
    <w:basedOn w:val="a4"/>
    <w:uiPriority w:val="99"/>
    <w:semiHidden/>
    <w:unhideWhenUsed/>
    <w:rsid w:val="000A4E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upki.gov.ru" TargetMode="External"/><Relationship Id="rId18" Type="http://schemas.openxmlformats.org/officeDocument/2006/relationships/hyperlink" Target="http://www.corp.roseltorg.ru" TargetMode="External"/><Relationship Id="rId26" Type="http://schemas.openxmlformats.org/officeDocument/2006/relationships/hyperlink" Target="http://www.corp.roseltorg.ru" TargetMode="External"/><Relationship Id="rId39" Type="http://schemas.openxmlformats.org/officeDocument/2006/relationships/image" Target="media/image1.png"/><Relationship Id="rId21" Type="http://schemas.openxmlformats.org/officeDocument/2006/relationships/hyperlink" Target="http://www.airport-surgut.ru" TargetMode="External"/><Relationship Id="rId34" Type="http://schemas.openxmlformats.org/officeDocument/2006/relationships/footer" Target="footer4.xml"/><Relationship Id="rId42" Type="http://schemas.openxmlformats.org/officeDocument/2006/relationships/image" Target="media/image4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corp.roseltorg.ru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rp.roseltorg.ru" TargetMode="External"/><Relationship Id="rId24" Type="http://schemas.openxmlformats.org/officeDocument/2006/relationships/hyperlink" Target="consultantplus://offline/ref=12B429C0CDF20F632991A41E60EE4844DD0FF6AFFC42EF65F4F5817EB24F1B75209FE5294E2EF7A7t9A1G" TargetMode="External"/><Relationship Id="rId32" Type="http://schemas.openxmlformats.org/officeDocument/2006/relationships/hyperlink" Target="http://www.zakupki.gov.ru" TargetMode="External"/><Relationship Id="rId37" Type="http://schemas.openxmlformats.org/officeDocument/2006/relationships/footer" Target="footer6.xml"/><Relationship Id="rId40" Type="http://schemas.openxmlformats.org/officeDocument/2006/relationships/image" Target="media/image2.wmf"/><Relationship Id="rId45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airport-surgut.ru" TargetMode="External"/><Relationship Id="rId23" Type="http://schemas.openxmlformats.org/officeDocument/2006/relationships/hyperlink" Target="consultantplus://offline/ref=12B429C0CDF20F632991A41E60EE4844DD0FF6AFFC42EF65F4F5817EB24F1B75209FE5294E2EF7A7t9A2G" TargetMode="External"/><Relationship Id="rId28" Type="http://schemas.openxmlformats.org/officeDocument/2006/relationships/hyperlink" Target="http://www.airport-surgut.ru" TargetMode="External"/><Relationship Id="rId36" Type="http://schemas.openxmlformats.org/officeDocument/2006/relationships/footer" Target="footer5.xml"/><Relationship Id="rId10" Type="http://schemas.openxmlformats.org/officeDocument/2006/relationships/hyperlink" Target="http://www.airport-surgut.ru" TargetMode="External"/><Relationship Id="rId19" Type="http://schemas.openxmlformats.org/officeDocument/2006/relationships/hyperlink" Target="http://www.corp.roseltorg.ru" TargetMode="External"/><Relationship Id="rId31" Type="http://schemas.openxmlformats.org/officeDocument/2006/relationships/header" Target="header1.xml"/><Relationship Id="rId44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://corp.roseltorg.ru" TargetMode="External"/><Relationship Id="rId22" Type="http://schemas.openxmlformats.org/officeDocument/2006/relationships/hyperlink" Target="consultantplus://offline/ref=195317EFADD83AF5DBB20E9DAE6E4BB433413006C35B66444DF81AFDAE5E576A9B25E589D1D26345t33EG" TargetMode="External"/><Relationship Id="rId27" Type="http://schemas.openxmlformats.org/officeDocument/2006/relationships/hyperlink" Target="http://www.airport-surgut.ru" TargetMode="External"/><Relationship Id="rId30" Type="http://schemas.openxmlformats.org/officeDocument/2006/relationships/footer" Target="footer2.xml"/><Relationship Id="rId35" Type="http://schemas.openxmlformats.org/officeDocument/2006/relationships/hyperlink" Target="mailto:odo_bf@airsurgut.ru" TargetMode="External"/><Relationship Id="rId43" Type="http://schemas.openxmlformats.org/officeDocument/2006/relationships/footer" Target="footer7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89890&amp;date=21.01.2025" TargetMode="External"/><Relationship Id="rId17" Type="http://schemas.openxmlformats.org/officeDocument/2006/relationships/hyperlink" Target="http://www.corp.roseltorg.ru" TargetMode="External"/><Relationship Id="rId25" Type="http://schemas.openxmlformats.org/officeDocument/2006/relationships/hyperlink" Target="http://www.zakupki.gov.ru" TargetMode="External"/><Relationship Id="rId33" Type="http://schemas.openxmlformats.org/officeDocument/2006/relationships/footer" Target="footer3.xml"/><Relationship Id="rId38" Type="http://schemas.openxmlformats.org/officeDocument/2006/relationships/header" Target="header2.xml"/><Relationship Id="rId46" Type="http://schemas.openxmlformats.org/officeDocument/2006/relationships/fontTable" Target="fontTable.xml"/><Relationship Id="rId20" Type="http://schemas.openxmlformats.org/officeDocument/2006/relationships/hyperlink" Target="http://www.zakupki.gov.ru" TargetMode="External"/><Relationship Id="rId4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9EBE-3D81-45B1-A89F-4D604D61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3715</TotalTime>
  <Pages>35</Pages>
  <Words>14946</Words>
  <Characters>85193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Галушкова Елена Владимировна</dc:creator>
  <cp:lastModifiedBy>Анна Александровна Морозова</cp:lastModifiedBy>
  <cp:revision>176</cp:revision>
  <cp:lastPrinted>2025-05-15T04:11:00Z</cp:lastPrinted>
  <dcterms:created xsi:type="dcterms:W3CDTF">2022-12-07T11:31:00Z</dcterms:created>
  <dcterms:modified xsi:type="dcterms:W3CDTF">2025-05-19T06:49:00Z</dcterms:modified>
</cp:coreProperties>
</file>